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14DEA" w14:textId="77777777" w:rsidR="00610049" w:rsidRPr="00C52932" w:rsidRDefault="00610049" w:rsidP="00520F71">
      <w:pPr>
        <w:ind w:left="6237" w:right="-460"/>
        <w:jc w:val="left"/>
        <w:rPr>
          <w:rFonts w:ascii="Times New Roman" w:hAnsi="Times New Roman"/>
        </w:rPr>
      </w:pPr>
      <w:r w:rsidRPr="00C52932">
        <w:rPr>
          <w:rFonts w:ascii="Times New Roman" w:hAnsi="Times New Roman"/>
        </w:rPr>
        <w:t xml:space="preserve">Приложение №__ </w:t>
      </w:r>
    </w:p>
    <w:p w14:paraId="4116BD42" w14:textId="77777777" w:rsidR="006638D8" w:rsidRPr="00C52932" w:rsidRDefault="00610049" w:rsidP="00520F71">
      <w:pPr>
        <w:ind w:left="6237" w:right="-2"/>
        <w:jc w:val="left"/>
        <w:rPr>
          <w:rFonts w:ascii="Times New Roman" w:hAnsi="Times New Roman"/>
        </w:rPr>
      </w:pPr>
      <w:r w:rsidRPr="00C52932">
        <w:rPr>
          <w:rFonts w:ascii="Times New Roman" w:hAnsi="Times New Roman"/>
        </w:rPr>
        <w:t xml:space="preserve">к Договору подряда №______________ </w:t>
      </w:r>
    </w:p>
    <w:p w14:paraId="2067701C" w14:textId="77777777" w:rsidR="00610049" w:rsidRPr="00C52932" w:rsidRDefault="00610049" w:rsidP="00520F71">
      <w:pPr>
        <w:ind w:left="6237" w:right="-460"/>
        <w:jc w:val="left"/>
        <w:rPr>
          <w:rFonts w:ascii="Times New Roman" w:hAnsi="Times New Roman"/>
        </w:rPr>
      </w:pPr>
      <w:r w:rsidRPr="00C52932">
        <w:rPr>
          <w:rFonts w:ascii="Times New Roman" w:hAnsi="Times New Roman"/>
        </w:rPr>
        <w:t>от __</w:t>
      </w:r>
      <w:proofErr w:type="gramStart"/>
      <w:r w:rsidRPr="00C52932">
        <w:rPr>
          <w:rFonts w:ascii="Times New Roman" w:hAnsi="Times New Roman"/>
        </w:rPr>
        <w:t>_._</w:t>
      </w:r>
      <w:proofErr w:type="gramEnd"/>
      <w:r w:rsidRPr="00C52932">
        <w:rPr>
          <w:rFonts w:ascii="Times New Roman" w:hAnsi="Times New Roman"/>
        </w:rPr>
        <w:t>__.20__г.</w:t>
      </w:r>
    </w:p>
    <w:p w14:paraId="3B44A190" w14:textId="77777777" w:rsidR="0026569C" w:rsidRPr="00C52932" w:rsidRDefault="0026569C" w:rsidP="00520F71">
      <w:pPr>
        <w:ind w:left="6237" w:right="-460"/>
        <w:jc w:val="left"/>
        <w:rPr>
          <w:rFonts w:ascii="Times New Roman" w:hAnsi="Times New Roman"/>
        </w:rPr>
      </w:pPr>
    </w:p>
    <w:p w14:paraId="52F6DE6A" w14:textId="77777777" w:rsidR="0026569C" w:rsidRPr="00C52932" w:rsidRDefault="0026569C" w:rsidP="00520F71">
      <w:pPr>
        <w:ind w:left="6237" w:right="-460"/>
        <w:jc w:val="left"/>
        <w:rPr>
          <w:rFonts w:ascii="Times New Roman" w:hAnsi="Times New Roman"/>
        </w:r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3456"/>
        <w:gridCol w:w="1976"/>
        <w:gridCol w:w="4491"/>
      </w:tblGrid>
      <w:tr w:rsidR="00233ACB" w:rsidRPr="00C52932" w14:paraId="59AEBA9A" w14:textId="77777777" w:rsidTr="002F6A6B">
        <w:tc>
          <w:tcPr>
            <w:tcW w:w="3456" w:type="dxa"/>
            <w:hideMark/>
          </w:tcPr>
          <w:p w14:paraId="23E32EF5" w14:textId="29E95E37" w:rsidR="00233ACB" w:rsidRPr="00C52932" w:rsidRDefault="006813C8" w:rsidP="002F6A6B">
            <w:pPr>
              <w:rPr>
                <w:rFonts w:ascii="Times New Roman" w:hAnsi="Times New Roman"/>
                <w:sz w:val="24"/>
                <w:szCs w:val="24"/>
              </w:rPr>
            </w:pPr>
            <w:ins w:id="0" w:author="александр шлапак" w:date="2022-05-20T15:32:00Z">
              <w:r w:rsidRPr="00E57610">
                <w:rPr>
                  <w:rFonts w:ascii="Times New Roman" w:hAnsi="Times New Roman"/>
                  <w:sz w:val="24"/>
                  <w:szCs w:val="24"/>
                </w:rPr>
                <w:t>Технический заказчик</w:t>
              </w:r>
            </w:ins>
            <w:del w:id="1" w:author="александр шлапак" w:date="2022-05-20T15:32:00Z">
              <w:r w:rsidR="00233ACB" w:rsidRPr="00C52932" w:rsidDel="006813C8">
                <w:rPr>
                  <w:rFonts w:ascii="Times New Roman" w:hAnsi="Times New Roman"/>
                  <w:sz w:val="24"/>
                  <w:szCs w:val="24"/>
                </w:rPr>
                <w:delText>Согласовано</w:delText>
              </w:r>
            </w:del>
            <w:r w:rsidR="00233ACB" w:rsidRPr="00C5293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976" w:type="dxa"/>
          </w:tcPr>
          <w:p w14:paraId="5D8D3E86" w14:textId="77777777" w:rsidR="00233ACB" w:rsidRPr="00C52932" w:rsidRDefault="00233ACB" w:rsidP="002F6A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1" w:type="dxa"/>
            <w:hideMark/>
          </w:tcPr>
          <w:p w14:paraId="0EA48C80" w14:textId="1E698C0C" w:rsidR="00233ACB" w:rsidRPr="00C52932" w:rsidRDefault="00233ACB" w:rsidP="00A144D6">
            <w:pPr>
              <w:rPr>
                <w:rFonts w:ascii="Times New Roman" w:hAnsi="Times New Roman"/>
                <w:sz w:val="24"/>
                <w:szCs w:val="24"/>
              </w:rPr>
            </w:pPr>
            <w:del w:id="2" w:author="александр шлапак" w:date="2022-05-20T15:32:00Z">
              <w:r w:rsidRPr="00C52932" w:rsidDel="006813C8">
                <w:rPr>
                  <w:rFonts w:ascii="Times New Roman" w:hAnsi="Times New Roman"/>
                  <w:sz w:val="24"/>
                  <w:szCs w:val="24"/>
                </w:rPr>
                <w:delText>Утверждаю</w:delText>
              </w:r>
            </w:del>
            <w:ins w:id="3" w:author="александр шлапак" w:date="2022-05-20T15:32:00Z">
              <w:r w:rsidR="006813C8" w:rsidRPr="00C52932">
                <w:rPr>
                  <w:rFonts w:ascii="Times New Roman" w:hAnsi="Times New Roman"/>
                  <w:sz w:val="24"/>
                  <w:szCs w:val="24"/>
                </w:rPr>
                <w:t>Зак</w:t>
              </w:r>
            </w:ins>
            <w:ins w:id="4" w:author="александр шлапак" w:date="2022-05-20T15:33:00Z">
              <w:r w:rsidR="006813C8" w:rsidRPr="00C52932">
                <w:rPr>
                  <w:rFonts w:ascii="Times New Roman" w:hAnsi="Times New Roman"/>
                  <w:sz w:val="24"/>
                  <w:szCs w:val="24"/>
                </w:rPr>
                <w:t>азчик</w:t>
              </w:r>
            </w:ins>
            <w:r w:rsidRPr="00C5293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233ACB" w:rsidRPr="00C52932" w14:paraId="5571A11E" w14:textId="77777777" w:rsidTr="002F6A6B">
        <w:tc>
          <w:tcPr>
            <w:tcW w:w="3456" w:type="dxa"/>
            <w:hideMark/>
          </w:tcPr>
          <w:p w14:paraId="179A8A89" w14:textId="31483592" w:rsidR="00233ACB" w:rsidRPr="00C52932" w:rsidRDefault="004326B0" w:rsidP="002F6A6B">
            <w:pPr>
              <w:rPr>
                <w:rFonts w:ascii="Times New Roman" w:hAnsi="Times New Roman"/>
                <w:sz w:val="24"/>
                <w:szCs w:val="24"/>
              </w:rPr>
            </w:pPr>
            <w:r w:rsidRPr="00C52932">
              <w:rPr>
                <w:rFonts w:ascii="Times New Roman" w:hAnsi="Times New Roman"/>
                <w:sz w:val="24"/>
                <w:szCs w:val="24"/>
              </w:rPr>
              <w:t>ООО «ГЭХ Инжиниринг»</w:t>
            </w:r>
          </w:p>
        </w:tc>
        <w:tc>
          <w:tcPr>
            <w:tcW w:w="1976" w:type="dxa"/>
          </w:tcPr>
          <w:p w14:paraId="1EC1589A" w14:textId="77777777" w:rsidR="00233ACB" w:rsidRPr="00C52932" w:rsidRDefault="00233ACB" w:rsidP="002F6A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1" w:type="dxa"/>
            <w:hideMark/>
          </w:tcPr>
          <w:p w14:paraId="7A70D393" w14:textId="449F1BE2" w:rsidR="00233ACB" w:rsidRPr="00C52932" w:rsidRDefault="008F419B" w:rsidP="002F6A6B">
            <w:pPr>
              <w:rPr>
                <w:rFonts w:ascii="Times New Roman" w:hAnsi="Times New Roman"/>
                <w:sz w:val="24"/>
                <w:szCs w:val="24"/>
              </w:rPr>
            </w:pPr>
            <w:r w:rsidRPr="00C52932">
              <w:rPr>
                <w:rFonts w:ascii="Times New Roman" w:hAnsi="Times New Roman"/>
                <w:sz w:val="24"/>
                <w:szCs w:val="24"/>
              </w:rPr>
              <w:t xml:space="preserve">ООО "Газпром </w:t>
            </w:r>
            <w:proofErr w:type="spellStart"/>
            <w:r w:rsidRPr="00C52932">
              <w:rPr>
                <w:rFonts w:ascii="Times New Roman" w:hAnsi="Times New Roman"/>
                <w:sz w:val="24"/>
                <w:szCs w:val="24"/>
              </w:rPr>
              <w:t>теплоэнерго</w:t>
            </w:r>
            <w:proofErr w:type="spellEnd"/>
            <w:r w:rsidRPr="00C52932">
              <w:rPr>
                <w:rFonts w:ascii="Times New Roman" w:hAnsi="Times New Roman"/>
                <w:sz w:val="24"/>
                <w:szCs w:val="24"/>
              </w:rPr>
              <w:t xml:space="preserve"> МО"</w:t>
            </w:r>
          </w:p>
        </w:tc>
      </w:tr>
      <w:tr w:rsidR="00233ACB" w:rsidRPr="00C52932" w14:paraId="1E5AB302" w14:textId="77777777" w:rsidTr="002F6A6B">
        <w:tc>
          <w:tcPr>
            <w:tcW w:w="3456" w:type="dxa"/>
            <w:hideMark/>
          </w:tcPr>
          <w:p w14:paraId="033ED957" w14:textId="6740DF58" w:rsidR="00233ACB" w:rsidRPr="00C52932" w:rsidRDefault="004326B0" w:rsidP="002F6A6B">
            <w:pPr>
              <w:rPr>
                <w:rFonts w:ascii="Times New Roman" w:hAnsi="Times New Roman"/>
                <w:sz w:val="24"/>
                <w:szCs w:val="24"/>
              </w:rPr>
            </w:pPr>
            <w:r w:rsidRPr="00C52932">
              <w:rPr>
                <w:rFonts w:ascii="Times New Roman" w:hAnsi="Times New Roman"/>
                <w:sz w:val="24"/>
                <w:szCs w:val="24"/>
              </w:rPr>
              <w:t>Технический директор</w:t>
            </w:r>
          </w:p>
        </w:tc>
        <w:tc>
          <w:tcPr>
            <w:tcW w:w="1976" w:type="dxa"/>
          </w:tcPr>
          <w:p w14:paraId="1D247F20" w14:textId="77777777" w:rsidR="00233ACB" w:rsidRPr="00C52932" w:rsidRDefault="00233ACB" w:rsidP="002F6A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1" w:type="dxa"/>
          </w:tcPr>
          <w:p w14:paraId="22793108" w14:textId="414895D6" w:rsidR="00233ACB" w:rsidRPr="00C52932" w:rsidRDefault="008F419B" w:rsidP="002F6A6B">
            <w:pPr>
              <w:rPr>
                <w:rFonts w:ascii="Times New Roman" w:hAnsi="Times New Roman"/>
                <w:sz w:val="24"/>
                <w:szCs w:val="24"/>
              </w:rPr>
            </w:pPr>
            <w:r w:rsidRPr="00C52932">
              <w:rPr>
                <w:rFonts w:ascii="Times New Roman" w:hAnsi="Times New Roman"/>
                <w:sz w:val="24"/>
                <w:szCs w:val="24"/>
              </w:rPr>
              <w:t xml:space="preserve">Директор по капитальному строительству  </w:t>
            </w:r>
          </w:p>
        </w:tc>
      </w:tr>
      <w:tr w:rsidR="00233ACB" w:rsidRPr="00C52932" w14:paraId="12A8FADD" w14:textId="77777777" w:rsidTr="002F6A6B">
        <w:tc>
          <w:tcPr>
            <w:tcW w:w="3456" w:type="dxa"/>
            <w:hideMark/>
          </w:tcPr>
          <w:p w14:paraId="189228EC" w14:textId="67FB7EEB" w:rsidR="00233ACB" w:rsidRPr="00C52932" w:rsidRDefault="00233ACB" w:rsidP="002F6A6B">
            <w:pPr>
              <w:rPr>
                <w:rFonts w:ascii="Times New Roman" w:hAnsi="Times New Roman"/>
                <w:sz w:val="24"/>
                <w:szCs w:val="24"/>
              </w:rPr>
            </w:pPr>
            <w:r w:rsidRPr="00C52932">
              <w:rPr>
                <w:rFonts w:ascii="Times New Roman" w:hAnsi="Times New Roman"/>
                <w:sz w:val="24"/>
                <w:szCs w:val="24"/>
              </w:rPr>
              <w:t>____________/</w:t>
            </w:r>
            <w:r w:rsidR="004326B0" w:rsidRPr="00C52932">
              <w:rPr>
                <w:rFonts w:ascii="Times New Roman" w:hAnsi="Times New Roman"/>
                <w:sz w:val="24"/>
                <w:szCs w:val="24"/>
              </w:rPr>
              <w:t xml:space="preserve">А.А. </w:t>
            </w:r>
            <w:proofErr w:type="spellStart"/>
            <w:r w:rsidR="004326B0" w:rsidRPr="00C52932">
              <w:rPr>
                <w:rFonts w:ascii="Times New Roman" w:hAnsi="Times New Roman"/>
                <w:sz w:val="24"/>
                <w:szCs w:val="24"/>
              </w:rPr>
              <w:t>Гражданов</w:t>
            </w:r>
            <w:proofErr w:type="spellEnd"/>
            <w:r w:rsidRPr="00C52932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976" w:type="dxa"/>
          </w:tcPr>
          <w:p w14:paraId="3A38AD5E" w14:textId="77777777" w:rsidR="00233ACB" w:rsidRPr="00C52932" w:rsidRDefault="00233ACB" w:rsidP="002F6A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1" w:type="dxa"/>
            <w:hideMark/>
          </w:tcPr>
          <w:p w14:paraId="2B5FBB81" w14:textId="293ECA25" w:rsidR="00233ACB" w:rsidRPr="00C52932" w:rsidRDefault="00233ACB" w:rsidP="002F6A6B">
            <w:pPr>
              <w:rPr>
                <w:rFonts w:ascii="Times New Roman" w:hAnsi="Times New Roman"/>
                <w:sz w:val="24"/>
                <w:szCs w:val="24"/>
              </w:rPr>
            </w:pPr>
            <w:r w:rsidRPr="00C52932">
              <w:rPr>
                <w:rFonts w:ascii="Times New Roman" w:hAnsi="Times New Roman"/>
                <w:sz w:val="24"/>
                <w:szCs w:val="24"/>
              </w:rPr>
              <w:t>___________________/</w:t>
            </w:r>
            <w:r w:rsidR="008F419B" w:rsidRPr="00C52932">
              <w:rPr>
                <w:rFonts w:ascii="Times New Roman" w:hAnsi="Times New Roman"/>
                <w:sz w:val="24"/>
                <w:szCs w:val="24"/>
              </w:rPr>
              <w:t>Д.Г. Александров</w:t>
            </w:r>
            <w:r w:rsidRPr="00C52932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  <w:tr w:rsidR="00233ACB" w:rsidRPr="00C52932" w14:paraId="344C2701" w14:textId="77777777" w:rsidTr="002F6A6B">
        <w:tc>
          <w:tcPr>
            <w:tcW w:w="3456" w:type="dxa"/>
            <w:hideMark/>
          </w:tcPr>
          <w:p w14:paraId="77ACB032" w14:textId="77777777" w:rsidR="00233ACB" w:rsidRPr="00C52932" w:rsidRDefault="00233ACB" w:rsidP="002F6A6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6F06C0B" w14:textId="23243EEB" w:rsidR="00233ACB" w:rsidRPr="00C52932" w:rsidRDefault="00233ACB" w:rsidP="002F6A6B">
            <w:pPr>
              <w:rPr>
                <w:rFonts w:ascii="Times New Roman" w:hAnsi="Times New Roman"/>
                <w:sz w:val="24"/>
                <w:szCs w:val="24"/>
              </w:rPr>
            </w:pPr>
            <w:r w:rsidRPr="00C52932">
              <w:rPr>
                <w:rFonts w:ascii="Times New Roman" w:hAnsi="Times New Roman"/>
                <w:sz w:val="24"/>
                <w:szCs w:val="24"/>
              </w:rPr>
              <w:t>«___» ________________20</w:t>
            </w:r>
            <w:r w:rsidR="004326B0" w:rsidRPr="00C52932">
              <w:rPr>
                <w:rFonts w:ascii="Times New Roman" w:hAnsi="Times New Roman"/>
                <w:sz w:val="24"/>
                <w:szCs w:val="24"/>
              </w:rPr>
              <w:t>22</w:t>
            </w:r>
            <w:r w:rsidRPr="00C52932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976" w:type="dxa"/>
          </w:tcPr>
          <w:p w14:paraId="406DC1D4" w14:textId="77777777" w:rsidR="00233ACB" w:rsidRPr="00C52932" w:rsidRDefault="00233ACB" w:rsidP="002F6A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1" w:type="dxa"/>
            <w:hideMark/>
          </w:tcPr>
          <w:p w14:paraId="4DB1C811" w14:textId="77777777" w:rsidR="00233ACB" w:rsidRPr="00C52932" w:rsidRDefault="00233ACB" w:rsidP="002F6A6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8551D27" w14:textId="2F2A6802" w:rsidR="00233ACB" w:rsidRPr="00C52932" w:rsidRDefault="00233ACB" w:rsidP="002F6A6B">
            <w:pPr>
              <w:rPr>
                <w:rFonts w:ascii="Times New Roman" w:hAnsi="Times New Roman"/>
                <w:sz w:val="24"/>
                <w:szCs w:val="24"/>
              </w:rPr>
            </w:pPr>
            <w:r w:rsidRPr="00C52932">
              <w:rPr>
                <w:rFonts w:ascii="Times New Roman" w:hAnsi="Times New Roman"/>
                <w:sz w:val="24"/>
                <w:szCs w:val="24"/>
              </w:rPr>
              <w:t>«___» ________________20</w:t>
            </w:r>
            <w:r w:rsidR="008F419B" w:rsidRPr="00C52932">
              <w:rPr>
                <w:rFonts w:ascii="Times New Roman" w:hAnsi="Times New Roman"/>
                <w:sz w:val="24"/>
                <w:szCs w:val="24"/>
              </w:rPr>
              <w:t>22</w:t>
            </w:r>
            <w:r w:rsidRPr="00C52932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14:paraId="63BF5ED3" w14:textId="77777777" w:rsidR="0026569C" w:rsidRPr="00C52932" w:rsidRDefault="0026569C" w:rsidP="00520F71">
      <w:pPr>
        <w:ind w:left="6237" w:right="-460"/>
        <w:jc w:val="left"/>
        <w:rPr>
          <w:rFonts w:ascii="Times New Roman" w:hAnsi="Times New Roman"/>
        </w:rPr>
      </w:pPr>
    </w:p>
    <w:p w14:paraId="3FA5A815" w14:textId="77777777" w:rsidR="00610049" w:rsidRPr="00C52932" w:rsidRDefault="00610049" w:rsidP="00520F71">
      <w:pPr>
        <w:jc w:val="left"/>
        <w:rPr>
          <w:rFonts w:ascii="Times New Roman" w:hAnsi="Times New Roman"/>
        </w:r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3456"/>
        <w:gridCol w:w="1976"/>
        <w:gridCol w:w="4491"/>
      </w:tblGrid>
      <w:tr w:rsidR="00610049" w:rsidRPr="00C52932" w14:paraId="687B14CB" w14:textId="77777777" w:rsidTr="008F419B">
        <w:tc>
          <w:tcPr>
            <w:tcW w:w="3456" w:type="dxa"/>
            <w:hideMark/>
          </w:tcPr>
          <w:p w14:paraId="512E08E4" w14:textId="05BA7011" w:rsidR="00610049" w:rsidRPr="00C52932" w:rsidRDefault="00610049" w:rsidP="00520F71">
            <w:pPr>
              <w:rPr>
                <w:rFonts w:ascii="Times New Roman" w:hAnsi="Times New Roman"/>
                <w:sz w:val="24"/>
                <w:szCs w:val="24"/>
              </w:rPr>
            </w:pPr>
            <w:del w:id="5" w:author="александр шлапак" w:date="2022-05-20T15:33:00Z">
              <w:r w:rsidRPr="00C52932" w:rsidDel="006813C8">
                <w:rPr>
                  <w:rFonts w:ascii="Times New Roman" w:hAnsi="Times New Roman"/>
                  <w:sz w:val="24"/>
                  <w:szCs w:val="24"/>
                </w:rPr>
                <w:delText>Согласовано</w:delText>
              </w:r>
            </w:del>
            <w:ins w:id="6" w:author="александр шлапак" w:date="2022-05-20T15:33:00Z">
              <w:r w:rsidR="006813C8" w:rsidRPr="00C52932">
                <w:rPr>
                  <w:rFonts w:ascii="Times New Roman" w:hAnsi="Times New Roman"/>
                  <w:sz w:val="24"/>
                  <w:szCs w:val="24"/>
                </w:rPr>
                <w:t>Исполнитель</w:t>
              </w:r>
            </w:ins>
            <w:r w:rsidRPr="00C5293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976" w:type="dxa"/>
          </w:tcPr>
          <w:p w14:paraId="6E17F5CE" w14:textId="77777777" w:rsidR="00610049" w:rsidRPr="00C52932" w:rsidRDefault="00610049" w:rsidP="00520F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1" w:type="dxa"/>
          </w:tcPr>
          <w:p w14:paraId="283DDE04" w14:textId="51C892D6" w:rsidR="00610049" w:rsidRPr="00C52932" w:rsidRDefault="00610049" w:rsidP="00520F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419B" w:rsidRPr="00C52932" w14:paraId="3D2EA7CA" w14:textId="77777777" w:rsidTr="008F419B">
        <w:tc>
          <w:tcPr>
            <w:tcW w:w="3456" w:type="dxa"/>
          </w:tcPr>
          <w:p w14:paraId="54D9ABAD" w14:textId="04875A3A" w:rsidR="008F419B" w:rsidRPr="00C52932" w:rsidRDefault="008F419B" w:rsidP="008F419B">
            <w:pPr>
              <w:rPr>
                <w:rFonts w:ascii="Times New Roman" w:hAnsi="Times New Roman"/>
                <w:sz w:val="24"/>
                <w:szCs w:val="24"/>
              </w:rPr>
            </w:pPr>
            <w:r w:rsidRPr="00C52932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C52932">
              <w:rPr>
                <w:rFonts w:ascii="Times New Roman" w:hAnsi="Times New Roman"/>
                <w:sz w:val="24"/>
                <w:szCs w:val="24"/>
              </w:rPr>
              <w:t>Теплогазстрой</w:t>
            </w:r>
            <w:proofErr w:type="spellEnd"/>
            <w:r w:rsidRPr="00C5293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76" w:type="dxa"/>
          </w:tcPr>
          <w:p w14:paraId="3D9BF652" w14:textId="77777777" w:rsidR="008F419B" w:rsidRPr="00C52932" w:rsidRDefault="008F419B" w:rsidP="008F41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1" w:type="dxa"/>
          </w:tcPr>
          <w:p w14:paraId="234585E7" w14:textId="4A2AB5A4" w:rsidR="008F419B" w:rsidRPr="00C52932" w:rsidRDefault="008F419B" w:rsidP="008F41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419B" w:rsidRPr="00C52932" w14:paraId="2B1A18B9" w14:textId="77777777" w:rsidTr="008F419B">
        <w:tc>
          <w:tcPr>
            <w:tcW w:w="3456" w:type="dxa"/>
            <w:hideMark/>
          </w:tcPr>
          <w:p w14:paraId="41E7C50D" w14:textId="3E19FE4C" w:rsidR="008F419B" w:rsidRPr="00C52932" w:rsidRDefault="008F419B" w:rsidP="008F419B">
            <w:pPr>
              <w:rPr>
                <w:rFonts w:ascii="Times New Roman" w:hAnsi="Times New Roman"/>
                <w:sz w:val="24"/>
                <w:szCs w:val="24"/>
              </w:rPr>
            </w:pPr>
            <w:del w:id="7" w:author="александр шлапак" w:date="2022-06-02T08:05:00Z">
              <w:r w:rsidRPr="00C52932" w:rsidDel="00C52932">
                <w:rPr>
                  <w:rFonts w:ascii="Times New Roman" w:hAnsi="Times New Roman"/>
                  <w:sz w:val="24"/>
                  <w:szCs w:val="24"/>
                </w:rPr>
                <w:delText>Генеральный директор</w:delText>
              </w:r>
            </w:del>
            <w:ins w:id="8" w:author="александр шлапак" w:date="2022-06-02T08:05:00Z">
              <w:r w:rsidR="00C52932" w:rsidRPr="00C52932">
                <w:rPr>
                  <w:rFonts w:ascii="Times New Roman" w:hAnsi="Times New Roman"/>
                  <w:sz w:val="24"/>
                  <w:szCs w:val="24"/>
                </w:rPr>
                <w:t>Директор по проектированию</w:t>
              </w:r>
            </w:ins>
          </w:p>
        </w:tc>
        <w:tc>
          <w:tcPr>
            <w:tcW w:w="1976" w:type="dxa"/>
          </w:tcPr>
          <w:p w14:paraId="737F674D" w14:textId="77777777" w:rsidR="008F419B" w:rsidRPr="00C52932" w:rsidRDefault="008F419B" w:rsidP="008F41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1" w:type="dxa"/>
          </w:tcPr>
          <w:p w14:paraId="79AADE2B" w14:textId="16B5F9EE" w:rsidR="008F419B" w:rsidRPr="00C52932" w:rsidRDefault="008F419B" w:rsidP="008F41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419B" w:rsidRPr="00C52932" w14:paraId="1DD8FD18" w14:textId="77777777" w:rsidTr="00447344">
        <w:tc>
          <w:tcPr>
            <w:tcW w:w="3456" w:type="dxa"/>
            <w:hideMark/>
          </w:tcPr>
          <w:p w14:paraId="233349D9" w14:textId="06B37B2C" w:rsidR="008F419B" w:rsidRPr="00C52932" w:rsidRDefault="008F419B" w:rsidP="008F41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6" w:type="dxa"/>
          </w:tcPr>
          <w:p w14:paraId="01A4DF1B" w14:textId="77777777" w:rsidR="008F419B" w:rsidRPr="00C52932" w:rsidRDefault="008F419B" w:rsidP="008F41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1" w:type="dxa"/>
          </w:tcPr>
          <w:p w14:paraId="4EEE0F97" w14:textId="77777777" w:rsidR="008F419B" w:rsidRPr="00C52932" w:rsidRDefault="008F419B" w:rsidP="008F41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419B" w:rsidRPr="00C52932" w14:paraId="19140573" w14:textId="77777777" w:rsidTr="008F419B">
        <w:tc>
          <w:tcPr>
            <w:tcW w:w="3456" w:type="dxa"/>
            <w:hideMark/>
          </w:tcPr>
          <w:p w14:paraId="28724CCC" w14:textId="45F5930C" w:rsidR="008F419B" w:rsidRPr="00C52932" w:rsidRDefault="008F419B" w:rsidP="008F419B">
            <w:pPr>
              <w:rPr>
                <w:rFonts w:ascii="Times New Roman" w:hAnsi="Times New Roman"/>
                <w:sz w:val="24"/>
                <w:szCs w:val="24"/>
              </w:rPr>
            </w:pPr>
            <w:r w:rsidRPr="00C52932">
              <w:rPr>
                <w:rFonts w:ascii="Times New Roman" w:hAnsi="Times New Roman"/>
                <w:sz w:val="24"/>
                <w:szCs w:val="24"/>
              </w:rPr>
              <w:t>______</w:t>
            </w:r>
            <w:del w:id="9" w:author="александр шлапак" w:date="2022-06-02T08:06:00Z">
              <w:r w:rsidRPr="00C52932" w:rsidDel="00C52932">
                <w:rPr>
                  <w:rFonts w:ascii="Times New Roman" w:hAnsi="Times New Roman"/>
                  <w:sz w:val="24"/>
                  <w:szCs w:val="24"/>
                </w:rPr>
                <w:delText>___</w:delText>
              </w:r>
            </w:del>
            <w:r w:rsidRPr="00C52932">
              <w:rPr>
                <w:rFonts w:ascii="Times New Roman" w:hAnsi="Times New Roman"/>
                <w:sz w:val="24"/>
                <w:szCs w:val="24"/>
              </w:rPr>
              <w:t>____/</w:t>
            </w:r>
            <w:del w:id="10" w:author="александр шлапак" w:date="2022-06-02T08:05:00Z">
              <w:r w:rsidRPr="00C52932" w:rsidDel="00C52932">
                <w:rPr>
                  <w:rFonts w:ascii="Times New Roman" w:hAnsi="Times New Roman"/>
                  <w:sz w:val="24"/>
                  <w:szCs w:val="24"/>
                </w:rPr>
                <w:delText>С.В</w:delText>
              </w:r>
            </w:del>
            <w:ins w:id="11" w:author="александр шлапак" w:date="2022-06-02T08:05:00Z">
              <w:r w:rsidR="00C52932" w:rsidRPr="00C52932">
                <w:rPr>
                  <w:rFonts w:ascii="Times New Roman" w:hAnsi="Times New Roman"/>
                  <w:sz w:val="24"/>
                  <w:szCs w:val="24"/>
                </w:rPr>
                <w:t>А.И</w:t>
              </w:r>
            </w:ins>
            <w:r w:rsidRPr="00C5293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ins w:id="12" w:author="александр шлапак" w:date="2022-06-02T08:05:00Z">
              <w:r w:rsidR="00C52932" w:rsidRPr="00C52932">
                <w:rPr>
                  <w:rFonts w:ascii="Times New Roman" w:hAnsi="Times New Roman"/>
                  <w:sz w:val="24"/>
                  <w:szCs w:val="24"/>
                </w:rPr>
                <w:t>Калимуллин</w:t>
              </w:r>
            </w:ins>
            <w:del w:id="13" w:author="александр шлапак" w:date="2022-06-02T08:05:00Z">
              <w:r w:rsidRPr="00C52932" w:rsidDel="00C52932">
                <w:rPr>
                  <w:rFonts w:ascii="Times New Roman" w:hAnsi="Times New Roman"/>
                  <w:sz w:val="24"/>
                  <w:szCs w:val="24"/>
                </w:rPr>
                <w:delText>Бутаков</w:delText>
              </w:r>
            </w:del>
            <w:r w:rsidRPr="00C52932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976" w:type="dxa"/>
          </w:tcPr>
          <w:p w14:paraId="43F90819" w14:textId="77777777" w:rsidR="008F419B" w:rsidRPr="00C52932" w:rsidRDefault="008F419B" w:rsidP="008F41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1" w:type="dxa"/>
          </w:tcPr>
          <w:p w14:paraId="43B886B1" w14:textId="14B09B46" w:rsidR="008F419B" w:rsidRPr="00C52932" w:rsidRDefault="008F419B" w:rsidP="008F41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419B" w:rsidRPr="00C52932" w14:paraId="2D9297D8" w14:textId="77777777" w:rsidTr="008F419B">
        <w:tc>
          <w:tcPr>
            <w:tcW w:w="3456" w:type="dxa"/>
            <w:hideMark/>
          </w:tcPr>
          <w:p w14:paraId="3021DBC1" w14:textId="77777777" w:rsidR="008F419B" w:rsidRPr="00C52932" w:rsidRDefault="008F419B" w:rsidP="008F419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DF83FD3" w14:textId="25D75AF1" w:rsidR="008F419B" w:rsidRPr="00C52932" w:rsidRDefault="008F419B" w:rsidP="008F419B">
            <w:pPr>
              <w:rPr>
                <w:rFonts w:ascii="Times New Roman" w:hAnsi="Times New Roman"/>
                <w:sz w:val="24"/>
                <w:szCs w:val="24"/>
              </w:rPr>
            </w:pPr>
            <w:r w:rsidRPr="00C52932">
              <w:rPr>
                <w:rFonts w:ascii="Times New Roman" w:hAnsi="Times New Roman"/>
                <w:sz w:val="24"/>
                <w:szCs w:val="24"/>
              </w:rPr>
              <w:t>«___» ________________2022г.</w:t>
            </w:r>
          </w:p>
        </w:tc>
        <w:tc>
          <w:tcPr>
            <w:tcW w:w="1976" w:type="dxa"/>
          </w:tcPr>
          <w:p w14:paraId="57B54AC8" w14:textId="77777777" w:rsidR="008F419B" w:rsidRPr="00C52932" w:rsidRDefault="008F419B" w:rsidP="008F41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1" w:type="dxa"/>
          </w:tcPr>
          <w:p w14:paraId="41712B30" w14:textId="703D9CC1" w:rsidR="008F419B" w:rsidRPr="00C52932" w:rsidRDefault="008F419B" w:rsidP="008F41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C01E884" w14:textId="77777777" w:rsidR="00C42AA0" w:rsidRPr="00C52932" w:rsidRDefault="00C42AA0" w:rsidP="00520F71">
      <w:pPr>
        <w:rPr>
          <w:rFonts w:ascii="Times New Roman" w:hAnsi="Times New Roman"/>
          <w:b/>
        </w:rPr>
      </w:pPr>
    </w:p>
    <w:p w14:paraId="5041F52E" w14:textId="7D98AE73" w:rsidR="00401611" w:rsidRPr="00C52932" w:rsidRDefault="00610049" w:rsidP="00520F71">
      <w:pPr>
        <w:rPr>
          <w:rFonts w:ascii="Times New Roman" w:hAnsi="Times New Roman"/>
          <w:b/>
        </w:rPr>
      </w:pPr>
      <w:commentRangeStart w:id="14"/>
      <w:del w:id="15" w:author="александр шлапак" w:date="2022-05-20T15:34:00Z">
        <w:r w:rsidRPr="00C52932" w:rsidDel="006813C8">
          <w:rPr>
            <w:rFonts w:ascii="Times New Roman" w:hAnsi="Times New Roman"/>
            <w:b/>
          </w:rPr>
          <w:delText xml:space="preserve">ТЕХНИЧЕСКОЕ </w:delText>
        </w:r>
        <w:r w:rsidR="00401611" w:rsidRPr="00C52932" w:rsidDel="006813C8">
          <w:rPr>
            <w:rFonts w:ascii="Times New Roman" w:hAnsi="Times New Roman"/>
            <w:b/>
          </w:rPr>
          <w:delText>ЗАДАНИЕ</w:delText>
        </w:r>
        <w:commentRangeEnd w:id="14"/>
        <w:r w:rsidR="00886F22" w:rsidRPr="00C52932" w:rsidDel="006813C8">
          <w:rPr>
            <w:rStyle w:val="ab"/>
            <w:rFonts w:eastAsia="Calibri"/>
            <w:lang w:val="x-none" w:eastAsia="x-none"/>
          </w:rPr>
          <w:commentReference w:id="14"/>
        </w:r>
      </w:del>
      <w:ins w:id="16" w:author="александр шлапак" w:date="2022-05-20T15:34:00Z">
        <w:r w:rsidR="006813C8" w:rsidRPr="00C52932">
          <w:rPr>
            <w:rFonts w:ascii="Times New Roman" w:hAnsi="Times New Roman"/>
            <w:b/>
          </w:rPr>
          <w:t>ЗАДАНИЕ Н</w:t>
        </w:r>
      </w:ins>
      <w:ins w:id="17" w:author="александр шлапак" w:date="2022-05-20T15:35:00Z">
        <w:r w:rsidR="006813C8" w:rsidRPr="00C52932">
          <w:rPr>
            <w:rFonts w:ascii="Times New Roman" w:hAnsi="Times New Roman"/>
            <w:b/>
          </w:rPr>
          <w:t>А ПРОЕКТИРОВАНИЕ</w:t>
        </w:r>
      </w:ins>
    </w:p>
    <w:p w14:paraId="0D67CEC4" w14:textId="75D93662" w:rsidR="00284F45" w:rsidRPr="00C52932" w:rsidDel="00B47039" w:rsidRDefault="00401611" w:rsidP="00520F71">
      <w:pPr>
        <w:rPr>
          <w:del w:id="18" w:author="александр шлапак" w:date="2022-05-20T15:37:00Z"/>
          <w:rFonts w:ascii="Times New Roman" w:hAnsi="Times New Roman"/>
          <w:b/>
        </w:rPr>
      </w:pPr>
      <w:del w:id="19" w:author="александр шлапак" w:date="2022-05-20T15:37:00Z">
        <w:r w:rsidRPr="00C52932" w:rsidDel="00B47039">
          <w:rPr>
            <w:rFonts w:ascii="Times New Roman" w:hAnsi="Times New Roman"/>
            <w:b/>
          </w:rPr>
          <w:delText>на проектирование</w:delText>
        </w:r>
        <w:r w:rsidR="00610049" w:rsidRPr="00C52932" w:rsidDel="00B47039">
          <w:rPr>
            <w:rFonts w:ascii="Times New Roman" w:hAnsi="Times New Roman"/>
            <w:b/>
          </w:rPr>
          <w:delText xml:space="preserve"> объекта</w:delText>
        </w:r>
        <w:r w:rsidRPr="00C52932" w:rsidDel="00B47039">
          <w:rPr>
            <w:rFonts w:ascii="Times New Roman" w:hAnsi="Times New Roman"/>
            <w:b/>
          </w:rPr>
          <w:delText xml:space="preserve"> </w:delText>
        </w:r>
      </w:del>
    </w:p>
    <w:p w14:paraId="6273DBA4" w14:textId="3390180C" w:rsidR="00284F45" w:rsidRPr="00C52932" w:rsidRDefault="00B47039" w:rsidP="733DDF39">
      <w:pPr>
        <w:rPr>
          <w:rFonts w:ascii="Times New Roman" w:hAnsi="Times New Roman"/>
          <w:b/>
        </w:rPr>
      </w:pPr>
      <w:ins w:id="20" w:author="александр шлапак" w:date="2022-05-20T15:37:00Z">
        <w:r w:rsidRPr="00C52932">
          <w:rPr>
            <w:rFonts w:ascii="Times New Roman" w:hAnsi="Times New Roman"/>
            <w:b/>
          </w:rPr>
          <w:t xml:space="preserve">для объекта </w:t>
        </w:r>
      </w:ins>
      <w:r w:rsidR="733DDF39" w:rsidRPr="00C52932">
        <w:rPr>
          <w:rFonts w:ascii="Times New Roman" w:hAnsi="Times New Roman"/>
          <w:b/>
        </w:rPr>
        <w:t>«</w:t>
      </w:r>
      <w:ins w:id="21" w:author="александр шлапак" w:date="2022-05-20T15:37:00Z">
        <w:r w:rsidR="006813C8" w:rsidRPr="00C52932">
          <w:rPr>
            <w:rFonts w:ascii="Times New Roman" w:hAnsi="Times New Roman"/>
            <w:b/>
            <w:rPrChange w:id="22" w:author="александр шлапак" w:date="2022-06-02T08:06:00Z">
              <w:rPr>
                <w:rFonts w:ascii="Times New Roman" w:eastAsia="Calibri" w:hAnsi="Times New Roman"/>
                <w:sz w:val="20"/>
                <w:szCs w:val="20"/>
              </w:rPr>
            </w:rPrChange>
          </w:rPr>
          <w:t>Реконструкция котельной 3 квартала</w:t>
        </w:r>
      </w:ins>
      <w:del w:id="23" w:author="александр шлапак" w:date="2022-05-20T15:37:00Z">
        <w:r w:rsidR="733DDF39" w:rsidRPr="00C52932" w:rsidDel="006813C8">
          <w:rPr>
            <w:rFonts w:ascii="Times New Roman" w:hAnsi="Times New Roman"/>
            <w:b/>
          </w:rPr>
          <w:delText xml:space="preserve">Реконструкция котельной 3 квартала </w:delText>
        </w:r>
        <w:commentRangeStart w:id="24"/>
        <w:r w:rsidR="733DDF39" w:rsidRPr="00C52932" w:rsidDel="006813C8">
          <w:rPr>
            <w:rFonts w:ascii="Times New Roman" w:hAnsi="Times New Roman"/>
            <w:b/>
          </w:rPr>
          <w:delText>с сетями инженерно-технического обеспечения</w:delText>
        </w:r>
        <w:commentRangeEnd w:id="24"/>
        <w:r w:rsidR="004E6DF1" w:rsidRPr="00C52932" w:rsidDel="006813C8">
          <w:rPr>
            <w:rFonts w:ascii="Times New Roman" w:hAnsi="Times New Roman"/>
            <w:b/>
            <w:rPrChange w:id="25" w:author="александр шлапак" w:date="2022-06-02T08:06:00Z">
              <w:rPr>
                <w:rStyle w:val="ab"/>
                <w:rFonts w:eastAsia="Calibri"/>
                <w:lang w:val="x-none" w:eastAsia="x-none"/>
              </w:rPr>
            </w:rPrChange>
          </w:rPr>
          <w:commentReference w:id="24"/>
        </w:r>
      </w:del>
      <w:r w:rsidR="733DDF39" w:rsidRPr="00C52932">
        <w:rPr>
          <w:rFonts w:ascii="Times New Roman" w:hAnsi="Times New Roman"/>
          <w:b/>
        </w:rPr>
        <w:t>»</w:t>
      </w:r>
    </w:p>
    <w:p w14:paraId="11BE0363" w14:textId="301AD0A1" w:rsidR="00610049" w:rsidRPr="00C52932" w:rsidRDefault="00610049" w:rsidP="00520F71">
      <w:pPr>
        <w:rPr>
          <w:rFonts w:ascii="Times New Roman" w:hAnsi="Times New Roman"/>
          <w:b/>
        </w:rPr>
      </w:pPr>
      <w:r w:rsidRPr="00C52932">
        <w:rPr>
          <w:rFonts w:ascii="Times New Roman" w:hAnsi="Times New Roman"/>
          <w:b/>
        </w:rPr>
        <w:t xml:space="preserve">по адресу: </w:t>
      </w:r>
      <w:proofErr w:type="spellStart"/>
      <w:r w:rsidRPr="00C52932">
        <w:rPr>
          <w:rFonts w:ascii="Times New Roman" w:hAnsi="Times New Roman"/>
          <w:b/>
        </w:rPr>
        <w:t>г.о</w:t>
      </w:r>
      <w:proofErr w:type="spellEnd"/>
      <w:r w:rsidRPr="00C52932">
        <w:rPr>
          <w:rFonts w:ascii="Times New Roman" w:hAnsi="Times New Roman"/>
          <w:b/>
        </w:rPr>
        <w:t>. Воскресенск Московской области</w:t>
      </w:r>
      <w:r w:rsidR="00111172" w:rsidRPr="00C52932">
        <w:rPr>
          <w:rFonts w:ascii="Times New Roman" w:hAnsi="Times New Roman"/>
          <w:b/>
        </w:rPr>
        <w:t xml:space="preserve">, </w:t>
      </w:r>
      <w:r w:rsidR="008F7A4A" w:rsidRPr="00C52932">
        <w:rPr>
          <w:rFonts w:ascii="Times New Roman" w:hAnsi="Times New Roman"/>
          <w:b/>
        </w:rPr>
        <w:t>Физкультурный пер.</w:t>
      </w:r>
      <w:r w:rsidR="00111172" w:rsidRPr="00C52932">
        <w:rPr>
          <w:rFonts w:ascii="Times New Roman" w:hAnsi="Times New Roman"/>
          <w:b/>
        </w:rPr>
        <w:t>,</w:t>
      </w:r>
      <w:r w:rsidRPr="00C52932">
        <w:rPr>
          <w:rFonts w:ascii="Times New Roman" w:hAnsi="Times New Roman"/>
          <w:b/>
        </w:rPr>
        <w:t xml:space="preserve"> д.</w:t>
      </w:r>
      <w:r w:rsidR="008F7A4A" w:rsidRPr="00C52932">
        <w:rPr>
          <w:rFonts w:ascii="Times New Roman" w:hAnsi="Times New Roman"/>
          <w:b/>
        </w:rPr>
        <w:t>1</w:t>
      </w:r>
      <w:r w:rsidR="00E90F97" w:rsidRPr="00C52932">
        <w:rPr>
          <w:rFonts w:ascii="Times New Roman" w:hAnsi="Times New Roman"/>
          <w:b/>
        </w:rPr>
        <w:t>2</w:t>
      </w:r>
      <w:del w:id="26" w:author="александр шлапак" w:date="2022-06-02T08:06:00Z">
        <w:r w:rsidRPr="00C52932" w:rsidDel="00C52932">
          <w:rPr>
            <w:rFonts w:ascii="Times New Roman" w:hAnsi="Times New Roman"/>
            <w:b/>
          </w:rPr>
          <w:delText>»</w:delText>
        </w:r>
      </w:del>
    </w:p>
    <w:p w14:paraId="4194BA84" w14:textId="77777777" w:rsidR="0026569C" w:rsidRPr="00C52932" w:rsidRDefault="0026569C" w:rsidP="00520F71">
      <w:pPr>
        <w:rPr>
          <w:rFonts w:ascii="Times New Roman" w:hAnsi="Times New Roman"/>
          <w:b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977"/>
        <w:gridCol w:w="6662"/>
        <w:tblGridChange w:id="27">
          <w:tblGrid>
            <w:gridCol w:w="567"/>
            <w:gridCol w:w="2977"/>
            <w:gridCol w:w="6662"/>
          </w:tblGrid>
        </w:tblGridChange>
      </w:tblGrid>
      <w:tr w:rsidR="00447361" w:rsidRPr="00C52932" w14:paraId="660AE55B" w14:textId="77777777" w:rsidTr="733DDF39">
        <w:trPr>
          <w:trHeight w:val="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433B9" w14:textId="77777777" w:rsidR="00447361" w:rsidRPr="00C52932" w:rsidRDefault="00F112D5" w:rsidP="00520F71">
            <w:pPr>
              <w:rPr>
                <w:rFonts w:ascii="Times New Roman" w:hAnsi="Times New Roman"/>
                <w:b/>
              </w:rPr>
            </w:pPr>
            <w:r w:rsidRPr="00C52932">
              <w:rPr>
                <w:rFonts w:ascii="Times New Roman" w:hAnsi="Times New Roman"/>
                <w:b/>
              </w:rPr>
              <w:t>№</w:t>
            </w:r>
          </w:p>
          <w:p w14:paraId="5F00E48C" w14:textId="77777777" w:rsidR="00447361" w:rsidRPr="00C52932" w:rsidRDefault="00447361" w:rsidP="00520F71">
            <w:pPr>
              <w:rPr>
                <w:rFonts w:ascii="Times New Roman" w:hAnsi="Times New Roman"/>
                <w:b/>
              </w:rPr>
            </w:pPr>
            <w:r w:rsidRPr="00C52932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CAC5F" w14:textId="77777777" w:rsidR="00447361" w:rsidRPr="00C52932" w:rsidRDefault="00447361" w:rsidP="00520F71">
            <w:pPr>
              <w:rPr>
                <w:rFonts w:ascii="Times New Roman" w:hAnsi="Times New Roman"/>
                <w:b/>
              </w:rPr>
            </w:pPr>
            <w:r w:rsidRPr="00C52932">
              <w:rPr>
                <w:rFonts w:ascii="Times New Roman" w:hAnsi="Times New Roman"/>
                <w:b/>
              </w:rPr>
              <w:t>Перечень основных данных и требований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D9D5D" w14:textId="77777777" w:rsidR="00447361" w:rsidRPr="00C52932" w:rsidRDefault="00447361" w:rsidP="00520F71">
            <w:pPr>
              <w:rPr>
                <w:rFonts w:ascii="Times New Roman" w:hAnsi="Times New Roman"/>
                <w:b/>
              </w:rPr>
            </w:pPr>
            <w:r w:rsidRPr="00C52932">
              <w:rPr>
                <w:rFonts w:ascii="Times New Roman" w:hAnsi="Times New Roman"/>
                <w:b/>
              </w:rPr>
              <w:t>Содержание требований</w:t>
            </w:r>
          </w:p>
        </w:tc>
      </w:tr>
      <w:tr w:rsidR="00447361" w:rsidRPr="00C52932" w14:paraId="67F7752A" w14:textId="77777777" w:rsidTr="733DDF39">
        <w:trPr>
          <w:trHeight w:val="262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B577" w14:textId="77777777" w:rsidR="00447361" w:rsidRPr="00C52932" w:rsidRDefault="00447361" w:rsidP="00520F71">
            <w:pPr>
              <w:pStyle w:val="ListParagraph1"/>
              <w:numPr>
                <w:ilvl w:val="0"/>
                <w:numId w:val="2"/>
              </w:numPr>
              <w:tabs>
                <w:tab w:val="left" w:pos="176"/>
              </w:tabs>
              <w:ind w:left="-108" w:firstLine="0"/>
              <w:rPr>
                <w:rFonts w:ascii="Times New Roman" w:hAnsi="Times New Roman"/>
                <w:b/>
              </w:rPr>
            </w:pPr>
            <w:r w:rsidRPr="00C52932">
              <w:rPr>
                <w:rFonts w:ascii="Times New Roman" w:hAnsi="Times New Roman"/>
                <w:b/>
              </w:rPr>
              <w:t>Общие данные</w:t>
            </w:r>
          </w:p>
        </w:tc>
      </w:tr>
      <w:tr w:rsidR="008F7A4A" w:rsidRPr="00C52932" w14:paraId="0D67407D" w14:textId="77777777" w:rsidTr="733DDF39">
        <w:trPr>
          <w:trHeight w:val="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AB6B" w14:textId="77777777" w:rsidR="008F7A4A" w:rsidRPr="00C52932" w:rsidRDefault="008F7A4A" w:rsidP="00520F71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1.1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F592" w14:textId="77777777" w:rsidR="008F7A4A" w:rsidRPr="00C52932" w:rsidRDefault="008F7A4A" w:rsidP="00520F71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Наименование объекта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C9BD" w14:textId="40B92B66" w:rsidR="00B47039" w:rsidRPr="00C52932" w:rsidRDefault="733DDF39" w:rsidP="00B47039">
            <w:pPr>
              <w:jc w:val="both"/>
              <w:rPr>
                <w:rFonts w:ascii="Times New Roman" w:hAnsi="Times New Roman"/>
              </w:rPr>
            </w:pPr>
            <w:bookmarkStart w:id="28" w:name="_Hlk88146295"/>
            <w:r w:rsidRPr="00C52932">
              <w:rPr>
                <w:rFonts w:ascii="Times New Roman" w:hAnsi="Times New Roman"/>
              </w:rPr>
              <w:t xml:space="preserve">Реконструкция котельной 3 квартала </w:t>
            </w:r>
            <w:del w:id="29" w:author="александр шлапак" w:date="2022-05-20T15:38:00Z">
              <w:r w:rsidRPr="00C52932" w:rsidDel="00B47039">
                <w:rPr>
                  <w:rFonts w:ascii="Times New Roman" w:hAnsi="Times New Roman"/>
                </w:rPr>
                <w:delText xml:space="preserve">с сетями инженерно-технического обеспечения </w:delText>
              </w:r>
            </w:del>
            <w:bookmarkEnd w:id="28"/>
          </w:p>
        </w:tc>
      </w:tr>
      <w:tr w:rsidR="008F7A4A" w:rsidRPr="00C52932" w14:paraId="342679FF" w14:textId="77777777" w:rsidTr="733DDF39">
        <w:trPr>
          <w:trHeight w:val="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1B34E" w14:textId="77777777" w:rsidR="008F7A4A" w:rsidRPr="00C52932" w:rsidRDefault="008F7A4A" w:rsidP="00520F71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1.2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8A482" w14:textId="77777777" w:rsidR="008F7A4A" w:rsidRPr="00C52932" w:rsidRDefault="008F7A4A" w:rsidP="00520F71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Место расположения объекта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71C7F" w14:textId="77777777" w:rsidR="008F7A4A" w:rsidRPr="00C52932" w:rsidRDefault="008F7A4A" w:rsidP="00520F71">
            <w:pPr>
              <w:jc w:val="both"/>
              <w:rPr>
                <w:ins w:id="30" w:author="александр шлапак" w:date="2022-05-20T15:41:00Z"/>
                <w:rFonts w:ascii="Times New Roman" w:hAnsi="Times New Roman"/>
              </w:rPr>
            </w:pPr>
            <w:proofErr w:type="spellStart"/>
            <w:r w:rsidRPr="00C52932">
              <w:rPr>
                <w:rFonts w:ascii="Times New Roman" w:hAnsi="Times New Roman"/>
              </w:rPr>
              <w:t>г.о</w:t>
            </w:r>
            <w:proofErr w:type="spellEnd"/>
            <w:r w:rsidRPr="00C52932">
              <w:rPr>
                <w:rFonts w:ascii="Times New Roman" w:hAnsi="Times New Roman"/>
              </w:rPr>
              <w:t>. Воскресенск, Физкультурный пер., д.1</w:t>
            </w:r>
            <w:r w:rsidR="004E53E5" w:rsidRPr="00C52932">
              <w:rPr>
                <w:rFonts w:ascii="Times New Roman" w:hAnsi="Times New Roman"/>
              </w:rPr>
              <w:t>2</w:t>
            </w:r>
            <w:r w:rsidRPr="00C52932">
              <w:rPr>
                <w:rFonts w:ascii="Times New Roman" w:hAnsi="Times New Roman"/>
              </w:rPr>
              <w:t>.</w:t>
            </w:r>
          </w:p>
          <w:p w14:paraId="3A9A89BA" w14:textId="77777777" w:rsidR="00B47039" w:rsidRPr="00C52932" w:rsidRDefault="00B47039" w:rsidP="00B47039">
            <w:pPr>
              <w:jc w:val="both"/>
              <w:rPr>
                <w:ins w:id="31" w:author="александр шлапак" w:date="2022-05-20T15:41:00Z"/>
                <w:rFonts w:ascii="Times New Roman" w:hAnsi="Times New Roman"/>
                <w:rPrChange w:id="32" w:author="александр шлапак" w:date="2022-06-02T08:06:00Z">
                  <w:rPr>
                    <w:ins w:id="33" w:author="александр шлапак" w:date="2022-05-20T15:41:00Z"/>
                    <w:rFonts w:ascii="Times New Roman" w:hAnsi="Times New Roman"/>
                    <w:highlight w:val="yellow"/>
                  </w:rPr>
                </w:rPrChange>
              </w:rPr>
            </w:pPr>
            <w:ins w:id="34" w:author="александр шлапак" w:date="2022-05-20T15:41:00Z">
              <w:r w:rsidRPr="00C52932">
                <w:rPr>
                  <w:rFonts w:ascii="Times New Roman" w:hAnsi="Times New Roman"/>
                  <w:rPrChange w:id="35" w:author="александр шлапак" w:date="2022-06-02T08:06:00Z">
                    <w:rPr>
                      <w:rFonts w:ascii="Times New Roman" w:hAnsi="Times New Roman"/>
                      <w:highlight w:val="yellow"/>
                    </w:rPr>
                  </w:rPrChange>
                </w:rPr>
                <w:t>Кадастровый номер ЗУ 50:29:0070501:757</w:t>
              </w:r>
            </w:ins>
          </w:p>
          <w:p w14:paraId="17FBDBA8" w14:textId="55A26ED3" w:rsidR="00B47039" w:rsidRPr="00C52932" w:rsidRDefault="00B47039" w:rsidP="00B47039">
            <w:pPr>
              <w:jc w:val="both"/>
              <w:rPr>
                <w:rFonts w:ascii="Times New Roman" w:hAnsi="Times New Roman"/>
              </w:rPr>
            </w:pPr>
            <w:ins w:id="36" w:author="александр шлапак" w:date="2022-05-20T15:41:00Z">
              <w:r w:rsidRPr="00C52932">
                <w:rPr>
                  <w:rFonts w:ascii="Times New Roman" w:hAnsi="Times New Roman"/>
                  <w:rPrChange w:id="37" w:author="александр шлапак" w:date="2022-06-02T08:06:00Z">
                    <w:rPr>
                      <w:rFonts w:ascii="Times New Roman" w:hAnsi="Times New Roman"/>
                      <w:highlight w:val="yellow"/>
                    </w:rPr>
                  </w:rPrChange>
                </w:rPr>
                <w:t>Договор аренды ЗУ №1755/В от 08.12.21г.</w:t>
              </w:r>
            </w:ins>
          </w:p>
        </w:tc>
      </w:tr>
      <w:tr w:rsidR="008F7A4A" w:rsidRPr="00C52932" w14:paraId="2BC86D7E" w14:textId="77777777" w:rsidTr="733DDF39">
        <w:trPr>
          <w:trHeight w:val="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30DCB" w14:textId="77777777" w:rsidR="008F7A4A" w:rsidRPr="00C52932" w:rsidRDefault="008F7A4A" w:rsidP="00520F71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1.3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4FCA3" w14:textId="77777777" w:rsidR="008F7A4A" w:rsidRPr="00C52932" w:rsidRDefault="008F7A4A" w:rsidP="00520F71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Основание для проектирования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D587" w14:textId="77777777" w:rsidR="008F7A4A" w:rsidRPr="00C52932" w:rsidRDefault="008F7A4A" w:rsidP="00520F71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Концессионное соглашение №1 от 22 октября 2021</w:t>
            </w:r>
          </w:p>
        </w:tc>
      </w:tr>
      <w:tr w:rsidR="008F7A4A" w:rsidRPr="00C52932" w14:paraId="7D4C40E0" w14:textId="77777777" w:rsidTr="733DDF39">
        <w:trPr>
          <w:trHeight w:val="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3F42" w14:textId="77777777" w:rsidR="008F7A4A" w:rsidRPr="00C52932" w:rsidRDefault="008F7A4A" w:rsidP="00520F71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1.4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A190" w14:textId="77777777" w:rsidR="008F7A4A" w:rsidRPr="00C52932" w:rsidRDefault="008F7A4A" w:rsidP="00520F71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024F" w14:textId="77777777" w:rsidR="008F7A4A" w:rsidRPr="00C52932" w:rsidRDefault="008F7A4A" w:rsidP="00520F71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ООО «Газпром </w:t>
            </w:r>
            <w:proofErr w:type="spellStart"/>
            <w:r w:rsidRPr="00C52932">
              <w:rPr>
                <w:rFonts w:ascii="Times New Roman" w:hAnsi="Times New Roman"/>
              </w:rPr>
              <w:t>теплоэнерго</w:t>
            </w:r>
            <w:proofErr w:type="spellEnd"/>
            <w:r w:rsidRPr="00C52932">
              <w:rPr>
                <w:rFonts w:ascii="Times New Roman" w:hAnsi="Times New Roman"/>
              </w:rPr>
              <w:t xml:space="preserve"> МО»</w:t>
            </w:r>
          </w:p>
        </w:tc>
      </w:tr>
      <w:tr w:rsidR="00E71B90" w:rsidRPr="00C52932" w14:paraId="100838CA" w14:textId="77777777" w:rsidTr="733DDF39">
        <w:trPr>
          <w:trHeight w:val="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C9B5" w14:textId="77777777" w:rsidR="00E71B90" w:rsidRPr="00C52932" w:rsidRDefault="00E71B90" w:rsidP="00520F71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1.5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41A2A" w14:textId="1E83139A" w:rsidR="00E71B90" w:rsidRPr="00C52932" w:rsidRDefault="00E71B90" w:rsidP="00520F71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Вид строительства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A914" w14:textId="28A6B493" w:rsidR="00E71B90" w:rsidRPr="00C52932" w:rsidRDefault="733DDF39" w:rsidP="00520F71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Реконструкция котельной 3 квартала с </w:t>
            </w:r>
            <w:del w:id="38" w:author="александр шлапак" w:date="2022-05-20T15:44:00Z">
              <w:r w:rsidRPr="00C52932" w:rsidDel="002B0EB3">
                <w:rPr>
                  <w:rFonts w:ascii="Times New Roman" w:hAnsi="Times New Roman"/>
                </w:rPr>
                <w:delText xml:space="preserve">возможностью </w:delText>
              </w:r>
            </w:del>
            <w:r w:rsidRPr="00C52932">
              <w:rPr>
                <w:rFonts w:ascii="Times New Roman" w:hAnsi="Times New Roman"/>
              </w:rPr>
              <w:t>установк</w:t>
            </w:r>
            <w:del w:id="39" w:author="александр шлапак" w:date="2022-05-20T15:44:00Z">
              <w:r w:rsidRPr="00C52932" w:rsidDel="002B0EB3">
                <w:rPr>
                  <w:rFonts w:ascii="Times New Roman" w:hAnsi="Times New Roman"/>
                </w:rPr>
                <w:delText>и</w:delText>
              </w:r>
            </w:del>
            <w:ins w:id="40" w:author="александр шлапак" w:date="2022-05-20T15:44:00Z">
              <w:r w:rsidR="002B0EB3" w:rsidRPr="00C52932">
                <w:rPr>
                  <w:rFonts w:ascii="Times New Roman" w:hAnsi="Times New Roman"/>
                </w:rPr>
                <w:t>ой</w:t>
              </w:r>
            </w:ins>
            <w:r w:rsidRPr="00C52932">
              <w:rPr>
                <w:rFonts w:ascii="Times New Roman" w:hAnsi="Times New Roman"/>
              </w:rPr>
              <w:t xml:space="preserve"> БМК</w:t>
            </w:r>
            <w:del w:id="41" w:author="александр шлапак" w:date="2022-05-20T15:44:00Z">
              <w:r w:rsidRPr="00C52932" w:rsidDel="002B0EB3">
                <w:rPr>
                  <w:rFonts w:ascii="Times New Roman" w:hAnsi="Times New Roman"/>
                </w:rPr>
                <w:delText>, с заменой основного и вспомогательного оборудования (газоснабжения, котельного оборудования, системы автоматизации, электрооборудования, теплообменного оборудования, насосного оборудования, оборудования химводоподготовки, диспетчеризации, системы пожарной сигнализации и т.д).</w:delText>
              </w:r>
            </w:del>
          </w:p>
        </w:tc>
      </w:tr>
      <w:tr w:rsidR="00E71B90" w:rsidRPr="00C52932" w14:paraId="0A50248C" w14:textId="77777777" w:rsidTr="733DDF39">
        <w:trPr>
          <w:trHeight w:val="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4CAA" w14:textId="77777777" w:rsidR="00E71B90" w:rsidRPr="00C52932" w:rsidRDefault="00E71B90" w:rsidP="00520F71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1.6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4E0D6" w14:textId="2D0F0802" w:rsidR="00E71B90" w:rsidRPr="00C52932" w:rsidRDefault="00E71B90" w:rsidP="00520F71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Назначение объекта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4BBC" w14:textId="34B2F3AB" w:rsidR="00E71B90" w:rsidRPr="00C52932" w:rsidRDefault="00E71B90" w:rsidP="00520F71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Источник теплоснабжения социальной сферы и жилого фонда</w:t>
            </w:r>
          </w:p>
        </w:tc>
      </w:tr>
      <w:tr w:rsidR="00E71B90" w:rsidRPr="00C52932" w14:paraId="123FDFC3" w14:textId="77777777" w:rsidTr="733DDF39">
        <w:trPr>
          <w:trHeight w:val="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B9A5" w14:textId="77777777" w:rsidR="00E71B90" w:rsidRPr="00C52932" w:rsidRDefault="00E71B90" w:rsidP="00520F71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1.7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CBDEB" w14:textId="503AB0C6" w:rsidR="00E71B90" w:rsidRPr="00C52932" w:rsidRDefault="00E71B90" w:rsidP="00520F71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A515" w14:textId="769C8AF8" w:rsidR="00E71B90" w:rsidRPr="00C52932" w:rsidRDefault="00E71B90" w:rsidP="00520F71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Инвестиционная программа</w:t>
            </w:r>
          </w:p>
        </w:tc>
      </w:tr>
      <w:tr w:rsidR="00E71B90" w:rsidRPr="00C52932" w14:paraId="052C4D62" w14:textId="77777777" w:rsidTr="733DDF39">
        <w:trPr>
          <w:trHeight w:val="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7FA1B" w14:textId="77777777" w:rsidR="00E71B90" w:rsidRPr="00C52932" w:rsidRDefault="00E71B90" w:rsidP="00520F71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1.8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B57A" w14:textId="6E8C53A3" w:rsidR="00E71B90" w:rsidRPr="00C52932" w:rsidRDefault="00E71B90" w:rsidP="00520F71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Категория потребителей теплоты по надежности теплоснабжения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D0BB" w14:textId="187184AF" w:rsidR="00E71B90" w:rsidRPr="00C52932" w:rsidRDefault="00E71B90" w:rsidP="00520F71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Вторая </w:t>
            </w:r>
          </w:p>
        </w:tc>
      </w:tr>
      <w:tr w:rsidR="00967B87" w:rsidRPr="00C52932" w14:paraId="43F212FA" w14:textId="77777777" w:rsidTr="733DDF39">
        <w:trPr>
          <w:trHeight w:val="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6BF7" w14:textId="77777777" w:rsidR="00967B87" w:rsidRPr="00C52932" w:rsidRDefault="00967B87" w:rsidP="00520F71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1.9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A185" w14:textId="55FBF9C6" w:rsidR="00967B87" w:rsidRPr="00C52932" w:rsidRDefault="00967B87" w:rsidP="00520F71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Категория котельной по надежности отпуска теплоты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C4D66" w14:textId="139C7774" w:rsidR="00967B87" w:rsidRPr="00C52932" w:rsidRDefault="00967B87" w:rsidP="00520F71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Вторая </w:t>
            </w:r>
          </w:p>
        </w:tc>
      </w:tr>
      <w:tr w:rsidR="00967B87" w:rsidRPr="00C52932" w14:paraId="54921AD2" w14:textId="77777777" w:rsidTr="733DDF39">
        <w:trPr>
          <w:trHeight w:val="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E141" w14:textId="77777777" w:rsidR="00967B87" w:rsidRPr="00C52932" w:rsidRDefault="00967B87" w:rsidP="00520F71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1.10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4BAF" w14:textId="240D4CCE" w:rsidR="00967B87" w:rsidRPr="00C52932" w:rsidRDefault="00967B87" w:rsidP="00520F71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Категория объекта согласно ФЗ №116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66F3" w14:textId="74195EF1" w:rsidR="00967B87" w:rsidRPr="00C52932" w:rsidRDefault="00967B87" w:rsidP="00520F71">
            <w:pPr>
              <w:jc w:val="both"/>
              <w:rPr>
                <w:rFonts w:ascii="Times New Roman" w:hAnsi="Times New Roman"/>
              </w:rPr>
            </w:pPr>
            <w:del w:id="42" w:author="александр шлапак" w:date="2022-05-20T15:56:00Z">
              <w:r w:rsidRPr="00C52932" w:rsidDel="00976EE7">
                <w:rPr>
                  <w:rFonts w:ascii="Times New Roman" w:hAnsi="Times New Roman"/>
                </w:rPr>
                <w:delText>ОПО (газ) класс опасности уточнить по результатам проектирования.</w:delText>
              </w:r>
            </w:del>
            <w:ins w:id="43" w:author="александр шлапак" w:date="2022-05-20T15:56:00Z">
              <w:r w:rsidR="00976EE7" w:rsidRPr="00C52932">
                <w:rPr>
                  <w:rFonts w:ascii="Times New Roman" w:hAnsi="Times New Roman"/>
                  <w:lang w:val="en-US"/>
                </w:rPr>
                <w:t>III</w:t>
              </w:r>
              <w:r w:rsidR="00976EE7" w:rsidRPr="00C52932">
                <w:rPr>
                  <w:rFonts w:ascii="Times New Roman" w:hAnsi="Times New Roman"/>
                </w:rPr>
                <w:t xml:space="preserve"> класс опасности</w:t>
              </w:r>
            </w:ins>
          </w:p>
        </w:tc>
      </w:tr>
      <w:tr w:rsidR="00EE2B41" w:rsidRPr="00C52932" w14:paraId="79FBD624" w14:textId="77777777" w:rsidTr="733DDF39">
        <w:trPr>
          <w:trHeight w:val="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BBA05" w14:textId="77777777" w:rsidR="00EE2B41" w:rsidRPr="00C52932" w:rsidRDefault="00EE2B41" w:rsidP="00520F71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1.11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F496" w14:textId="4F1EF22A" w:rsidR="00EE2B41" w:rsidRPr="00C52932" w:rsidRDefault="00EE2B41" w:rsidP="00520F71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Уровень ответственности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DCC1" w14:textId="713D0431" w:rsidR="00EE2B41" w:rsidRPr="00C52932" w:rsidRDefault="00EE2B41" w:rsidP="00520F71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Нормальный. Статья 4, пункт 9. Федеральный закон № 384-ФЗ «Технический регламент о безопасности зданий и сооружений».</w:t>
            </w:r>
          </w:p>
        </w:tc>
      </w:tr>
      <w:tr w:rsidR="00EE2B41" w:rsidRPr="00C52932" w14:paraId="03A68405" w14:textId="77777777" w:rsidTr="733DDF39">
        <w:trPr>
          <w:trHeight w:val="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10D9" w14:textId="77777777" w:rsidR="00EE2B41" w:rsidRPr="00C52932" w:rsidRDefault="00EE2B41" w:rsidP="00520F71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1.12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32B9" w14:textId="4CD6C688" w:rsidR="00EE2B41" w:rsidRPr="00C52932" w:rsidRDefault="00EE2B41" w:rsidP="00520F71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Режим работы отпуска тепловой энергии с коллекторов котельной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B3DA0" w14:textId="77777777" w:rsidR="00EE2B41" w:rsidRPr="00C52932" w:rsidRDefault="00EE2B41" w:rsidP="00520F71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Температурный график работы:</w:t>
            </w:r>
          </w:p>
          <w:p w14:paraId="06C80463" w14:textId="73A94795" w:rsidR="00EE2B41" w:rsidRPr="00C52932" w:rsidRDefault="733DDF39" w:rsidP="00520F71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ins w:id="44" w:author="александр шлапак" w:date="2022-05-20T15:53:00Z"/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сетей отопления 95/70°С;</w:t>
            </w:r>
          </w:p>
          <w:p w14:paraId="531A32CE" w14:textId="0D98568C" w:rsidR="00976EE7" w:rsidRPr="00C52932" w:rsidDel="00976EE7" w:rsidRDefault="00976EE7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del w:id="45" w:author="александр шлапак" w:date="2022-05-20T15:53:00Z"/>
                <w:rFonts w:ascii="Times New Roman" w:hAnsi="Times New Roman"/>
              </w:rPr>
            </w:pPr>
          </w:p>
          <w:p w14:paraId="6ADC5909" w14:textId="77777777" w:rsidR="00976EE7" w:rsidRPr="00C52932" w:rsidRDefault="00976EE7" w:rsidP="00976EE7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ins w:id="46" w:author="александр шлапак" w:date="2022-05-20T15:56:00Z"/>
                <w:rFonts w:ascii="Times New Roman" w:hAnsi="Times New Roman"/>
              </w:rPr>
            </w:pPr>
            <w:ins w:id="47" w:author="александр шлапак" w:date="2022-05-20T15:53:00Z">
              <w:r w:rsidRPr="00C52932">
                <w:rPr>
                  <w:rFonts w:ascii="Times New Roman" w:hAnsi="Times New Roman"/>
                </w:rPr>
                <w:t>сетей ГВС в соответствии с СП 124.13300.2012 Тепловые сети, п. 10.6, подпункт «г» и СП 30.13330.2020 Внутренний водопровод и канализация п.4.7 «Температура горячей воды в местах водозабора независимо от применяемой системы теплоснабжения должна быть не ниже 60°С и не выше 75°С»</w:t>
              </w:r>
            </w:ins>
          </w:p>
          <w:p w14:paraId="49CF1F9F" w14:textId="77777777" w:rsidR="00EE2B41" w:rsidRDefault="00EE2B41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ins w:id="48" w:author="александр шлапак" w:date="2022-06-02T08:08:00Z"/>
                <w:rFonts w:ascii="Times New Roman" w:hAnsi="Times New Roman"/>
              </w:rPr>
            </w:pPr>
            <w:commentRangeStart w:id="49"/>
            <w:del w:id="50" w:author="александр шлапак" w:date="2022-05-20T15:52:00Z">
              <w:r w:rsidRPr="00C52932" w:rsidDel="004B698D">
                <w:rPr>
                  <w:rFonts w:ascii="Times New Roman" w:hAnsi="Times New Roman"/>
                </w:rPr>
                <w:delText xml:space="preserve">сезонная котельная, </w:delText>
              </w:r>
              <w:commentRangeEnd w:id="49"/>
              <w:r w:rsidR="00EA5194" w:rsidRPr="00C52932" w:rsidDel="004B698D">
                <w:rPr>
                  <w:rFonts w:ascii="Times New Roman" w:hAnsi="Times New Roman"/>
                  <w:rPrChange w:id="51" w:author="александр шлапак" w:date="2022-06-02T08:06:00Z">
                    <w:rPr>
                      <w:rStyle w:val="ab"/>
                      <w:rFonts w:eastAsia="Calibri"/>
                      <w:lang w:val="x-none" w:eastAsia="x-none"/>
                    </w:rPr>
                  </w:rPrChange>
                </w:rPr>
                <w:commentReference w:id="49"/>
              </w:r>
            </w:del>
            <w:r w:rsidRPr="00C52932">
              <w:rPr>
                <w:rFonts w:ascii="Times New Roman" w:hAnsi="Times New Roman"/>
              </w:rPr>
              <w:t>закрытая схема теплоснабжения</w:t>
            </w:r>
            <w:del w:id="52" w:author="александр шлапак" w:date="2022-06-02T08:08:00Z">
              <w:r w:rsidRPr="00C52932" w:rsidDel="00C52932">
                <w:rPr>
                  <w:rFonts w:ascii="Times New Roman" w:hAnsi="Times New Roman"/>
                </w:rPr>
                <w:delText>.</w:delText>
              </w:r>
            </w:del>
          </w:p>
          <w:p w14:paraId="3038872D" w14:textId="64569CED" w:rsidR="00C52932" w:rsidRPr="00C52932" w:rsidRDefault="00C52932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  <w:pPrChange w:id="53" w:author="александр шлапак" w:date="2022-05-20T15:54:00Z">
                <w:pPr>
                  <w:jc w:val="both"/>
                </w:pPr>
              </w:pPrChange>
            </w:pPr>
            <w:ins w:id="54" w:author="александр шлапак" w:date="2022-06-02T08:08:00Z">
              <w:r w:rsidRPr="000A12C0">
                <w:rPr>
                  <w:rFonts w:ascii="Times New Roman" w:hAnsi="Times New Roman"/>
                  <w:highlight w:val="yellow"/>
                </w:rPr>
                <w:t xml:space="preserve">При </w:t>
              </w:r>
            </w:ins>
            <w:ins w:id="55" w:author="александр шлапак" w:date="2022-06-02T08:19:00Z">
              <w:r w:rsidR="00E97A5B">
                <w:rPr>
                  <w:rFonts w:ascii="Times New Roman" w:hAnsi="Times New Roman"/>
                  <w:highlight w:val="yellow"/>
                </w:rPr>
                <w:t>реконструкции котельной</w:t>
              </w:r>
            </w:ins>
            <w:ins w:id="56" w:author="александр шлапак" w:date="2022-06-02T08:08:00Z">
              <w:r w:rsidRPr="000A12C0">
                <w:rPr>
                  <w:rFonts w:ascii="Times New Roman" w:hAnsi="Times New Roman"/>
                  <w:highlight w:val="yellow"/>
                </w:rPr>
                <w:t xml:space="preserve"> температурный график не изменяется.</w:t>
              </w:r>
            </w:ins>
          </w:p>
        </w:tc>
      </w:tr>
      <w:tr w:rsidR="00EE2B41" w:rsidRPr="00C52932" w14:paraId="71EA978C" w14:textId="77777777" w:rsidTr="733DDF39">
        <w:trPr>
          <w:trHeight w:val="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6FE9" w14:textId="77777777" w:rsidR="00EE2B41" w:rsidRPr="00C52932" w:rsidRDefault="00EE2B41" w:rsidP="00520F71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1.13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0B0C" w14:textId="1CDBBEE3" w:rsidR="00EE2B41" w:rsidRPr="00C52932" w:rsidRDefault="00EE2B41" w:rsidP="00520F71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Наличие обслуживающего </w:t>
            </w:r>
            <w:r w:rsidRPr="00C52932">
              <w:rPr>
                <w:rFonts w:ascii="Times New Roman" w:hAnsi="Times New Roman"/>
              </w:rPr>
              <w:lastRenderedPageBreak/>
              <w:t>персонала в котельной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B8F71" w14:textId="2E989BEC" w:rsidR="00EE2B41" w:rsidRPr="00C52932" w:rsidRDefault="00EE2B41" w:rsidP="00520F71">
            <w:pPr>
              <w:pStyle w:val="ListParagraph1"/>
              <w:ind w:left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lastRenderedPageBreak/>
              <w:t xml:space="preserve">Предусмотреть работу технологического оборудования котельной в </w:t>
            </w:r>
            <w:r w:rsidRPr="00C52932">
              <w:rPr>
                <w:rFonts w:ascii="Times New Roman" w:hAnsi="Times New Roman"/>
              </w:rPr>
              <w:lastRenderedPageBreak/>
              <w:t>автоматическом режиме без постоянного присутствия обслуживающего персонала с передачей режимов работы котельной на диспетчерский пульт</w:t>
            </w:r>
            <w:del w:id="57" w:author="александр шлапак" w:date="2022-06-02T11:02:00Z">
              <w:r w:rsidRPr="00C52932" w:rsidDel="00A064CF">
                <w:rPr>
                  <w:rFonts w:ascii="Times New Roman" w:hAnsi="Times New Roman"/>
                </w:rPr>
                <w:delText xml:space="preserve">, расположенный по адресу: </w:delText>
              </w:r>
              <w:r w:rsidR="00E90F97" w:rsidRPr="00C52932" w:rsidDel="00A064CF">
                <w:rPr>
                  <w:rFonts w:ascii="Times New Roman" w:hAnsi="Times New Roman"/>
                </w:rPr>
                <w:delText>г.о. Воскресенск Московской области, Физкультурный пер., д.12</w:delText>
              </w:r>
            </w:del>
            <w:ins w:id="58" w:author="александр шлапак" w:date="2022-06-02T11:02:00Z">
              <w:r w:rsidR="00A064CF">
                <w:rPr>
                  <w:rFonts w:ascii="Times New Roman" w:hAnsi="Times New Roman"/>
                </w:rPr>
                <w:t>.</w:t>
              </w:r>
            </w:ins>
          </w:p>
        </w:tc>
      </w:tr>
      <w:tr w:rsidR="00EE2B41" w:rsidRPr="00C52932" w14:paraId="45B90D2C" w14:textId="77777777" w:rsidTr="733DDF39">
        <w:trPr>
          <w:trHeight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EE5AA" w14:textId="747F77B6" w:rsidR="00EE2B41" w:rsidRPr="00C52932" w:rsidRDefault="00EE2B41" w:rsidP="00520F71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lastRenderedPageBreak/>
              <w:t>1.</w:t>
            </w:r>
            <w:del w:id="59" w:author="александр шлапак" w:date="2022-05-20T16:05:00Z">
              <w:r w:rsidRPr="00C52932" w:rsidDel="00130C58">
                <w:rPr>
                  <w:rFonts w:ascii="Times New Roman" w:hAnsi="Times New Roman"/>
                </w:rPr>
                <w:delText>15</w:delText>
              </w:r>
            </w:del>
            <w:ins w:id="60" w:author="александр шлапак" w:date="2022-05-20T16:05:00Z">
              <w:r w:rsidR="00130C58" w:rsidRPr="00C52932">
                <w:rPr>
                  <w:rFonts w:ascii="Times New Roman" w:hAnsi="Times New Roman"/>
                </w:rPr>
                <w:t>14</w:t>
              </w:r>
            </w:ins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6DF8" w14:textId="77777777" w:rsidR="00EE2B41" w:rsidRPr="00C52932" w:rsidRDefault="00EE2B41" w:rsidP="00520F71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Перечень основных зданий и сооружений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09A50" w14:textId="77777777" w:rsidR="00EE2B41" w:rsidRPr="00C52932" w:rsidRDefault="00EE2B41" w:rsidP="00520F71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Разработать на этапе проектирования и предусмотреть:</w:t>
            </w:r>
          </w:p>
          <w:p w14:paraId="628CB305" w14:textId="77777777" w:rsidR="00EE2B41" w:rsidRPr="00C52932" w:rsidRDefault="733DDF39" w:rsidP="00520F71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ограждение территории, в соответствии с требованиями Федерального закона от 21 июля 2011 г. N256-ФЗ "О безопасности объектов топливно-энергетического комплекса", Постановления Правительства РФ от 05.05.2012№458 "Об утверждении Правил по обеспечению безопасности и антитеррористической защищенности объектов топливно-энергетического комплекса".</w:t>
            </w:r>
          </w:p>
          <w:p w14:paraId="4E8A164D" w14:textId="77777777" w:rsidR="00EE2B41" w:rsidRPr="00C52932" w:rsidRDefault="733DDF39" w:rsidP="00520F71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ins w:id="61" w:author="Мытников Артем Витальевич" w:date="2022-05-12T14:54:00Z"/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учесть результаты экспертизы промышленной безопасности здания котельной. Предоставляется Заказчиком.</w:t>
            </w:r>
          </w:p>
          <w:p w14:paraId="4ABCBD5A" w14:textId="720CA08A" w:rsidR="00A740B3" w:rsidRPr="00C52932" w:rsidRDefault="00A740B3" w:rsidP="00520F71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ins w:id="62" w:author="Мытников Артем Витальевич" w:date="2022-05-12T14:54:00Z">
              <w:r w:rsidRPr="00C52932">
                <w:rPr>
                  <w:rFonts w:ascii="Times New Roman" w:hAnsi="Times New Roman"/>
                </w:rPr>
                <w:t>установка БМК</w:t>
              </w:r>
            </w:ins>
          </w:p>
        </w:tc>
      </w:tr>
      <w:tr w:rsidR="00EE2B41" w:rsidRPr="00C52932" w14:paraId="3F2629B4" w14:textId="77777777" w:rsidTr="733DDF39">
        <w:trPr>
          <w:trHeight w:val="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B24E7" w14:textId="6CAD1CE5" w:rsidR="00EE2B41" w:rsidRPr="00C52932" w:rsidRDefault="00EE2B41" w:rsidP="00520F71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1.</w:t>
            </w:r>
            <w:del w:id="63" w:author="александр шлапак" w:date="2022-05-20T16:05:00Z">
              <w:r w:rsidRPr="00C52932" w:rsidDel="00130C58">
                <w:rPr>
                  <w:rFonts w:ascii="Times New Roman" w:hAnsi="Times New Roman"/>
                </w:rPr>
                <w:delText>16</w:delText>
              </w:r>
            </w:del>
            <w:ins w:id="64" w:author="александр шлапак" w:date="2022-05-20T16:05:00Z">
              <w:r w:rsidR="00130C58" w:rsidRPr="00C52932">
                <w:rPr>
                  <w:rFonts w:ascii="Times New Roman" w:hAnsi="Times New Roman"/>
                </w:rPr>
                <w:t>15</w:t>
              </w:r>
            </w:ins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9C8A" w14:textId="77777777" w:rsidR="00EE2B41" w:rsidRPr="00C52932" w:rsidRDefault="00EE2B41" w:rsidP="00520F71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Этапы строительства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462F" w14:textId="77777777" w:rsidR="00EE2B41" w:rsidRPr="00C52932" w:rsidRDefault="00EE2B41" w:rsidP="00520F71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При реконструкции предусмотреть проектом возможность поэтапного ввода котельной в эксплуатацию.</w:t>
            </w:r>
          </w:p>
        </w:tc>
      </w:tr>
      <w:tr w:rsidR="00EE2B41" w:rsidRPr="00C52932" w14:paraId="1EAB70CB" w14:textId="77777777" w:rsidTr="733DDF39">
        <w:trPr>
          <w:trHeight w:val="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AB3CF" w14:textId="56D1C027" w:rsidR="00EE2B41" w:rsidRPr="00C52932" w:rsidRDefault="00EE2B41" w:rsidP="00520F71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1.</w:t>
            </w:r>
            <w:del w:id="65" w:author="александр шлапак" w:date="2022-05-20T16:05:00Z">
              <w:r w:rsidRPr="00C52932" w:rsidDel="00130C58">
                <w:rPr>
                  <w:rFonts w:ascii="Times New Roman" w:hAnsi="Times New Roman"/>
                </w:rPr>
                <w:delText>17</w:delText>
              </w:r>
            </w:del>
            <w:ins w:id="66" w:author="александр шлапак" w:date="2022-05-20T16:05:00Z">
              <w:r w:rsidR="00130C58" w:rsidRPr="00C52932">
                <w:rPr>
                  <w:rFonts w:ascii="Times New Roman" w:hAnsi="Times New Roman"/>
                </w:rPr>
                <w:t>16</w:t>
              </w:r>
            </w:ins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E8BD" w14:textId="77777777" w:rsidR="00EE2B41" w:rsidRPr="00C52932" w:rsidRDefault="00EE2B41" w:rsidP="00520F71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Стадии проектирования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1F2F" w14:textId="1C19D792" w:rsidR="003C41AA" w:rsidRPr="00C52932" w:rsidRDefault="00EE2B41" w:rsidP="00520F71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Проектная документация (П), </w:t>
            </w:r>
          </w:p>
          <w:p w14:paraId="74C747C9" w14:textId="77777777" w:rsidR="003C41AA" w:rsidRPr="00C52932" w:rsidRDefault="00EE2B41" w:rsidP="00520F71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Сметная документация (СД), </w:t>
            </w:r>
          </w:p>
          <w:p w14:paraId="3B9D5AA6" w14:textId="266FAA1F" w:rsidR="00EE2B41" w:rsidRPr="00C52932" w:rsidRDefault="00EE2B41" w:rsidP="00520F71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Рабочая документация (Р).</w:t>
            </w:r>
          </w:p>
        </w:tc>
      </w:tr>
      <w:tr w:rsidR="00EE2B41" w:rsidRPr="00C52932" w14:paraId="71AB58AC" w14:textId="77777777" w:rsidTr="733DDF39">
        <w:trPr>
          <w:trHeight w:val="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2D119" w14:textId="7C970AB0" w:rsidR="00EE2B41" w:rsidRPr="00C52932" w:rsidRDefault="00EE2B41" w:rsidP="00520F71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1.</w:t>
            </w:r>
            <w:del w:id="67" w:author="александр шлапак" w:date="2022-05-20T16:05:00Z">
              <w:r w:rsidRPr="00C52932" w:rsidDel="00130C58">
                <w:rPr>
                  <w:rFonts w:ascii="Times New Roman" w:hAnsi="Times New Roman"/>
                </w:rPr>
                <w:delText>18</w:delText>
              </w:r>
            </w:del>
            <w:ins w:id="68" w:author="александр шлапак" w:date="2022-05-20T16:05:00Z">
              <w:r w:rsidR="00130C58" w:rsidRPr="00C52932">
                <w:rPr>
                  <w:rFonts w:ascii="Times New Roman" w:hAnsi="Times New Roman"/>
                </w:rPr>
                <w:t>17</w:t>
              </w:r>
            </w:ins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6C26" w14:textId="77777777" w:rsidR="00EE2B41" w:rsidRPr="00C52932" w:rsidRDefault="00EE2B41" w:rsidP="00520F71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Этапы проектирования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DACE6" w14:textId="77777777" w:rsidR="00EE2B41" w:rsidRPr="00C52932" w:rsidRDefault="00EE2B41" w:rsidP="00520F71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1 этап – сбор исходных данных, основные проектные решения, обследование площадки строительства. Уточнение нагрузки проектируемой котельной.</w:t>
            </w:r>
          </w:p>
          <w:p w14:paraId="4499DEDF" w14:textId="7B5559C5" w:rsidR="00A740B3" w:rsidRPr="00C52932" w:rsidRDefault="733DDF39" w:rsidP="733DDF39">
            <w:pPr>
              <w:spacing w:line="259" w:lineRule="auto"/>
              <w:jc w:val="both"/>
              <w:rPr>
                <w:ins w:id="69" w:author="Мытников Артем Витальевич" w:date="2022-05-12T14:55:00Z"/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2 этап – проведение инженерных изысканий, </w:t>
            </w:r>
            <w:ins w:id="70" w:author="Мытников Артем Витальевич" w:date="2022-05-12T14:55:00Z">
              <w:r w:rsidR="00A740B3" w:rsidRPr="00C52932">
                <w:rPr>
                  <w:rFonts w:ascii="Times New Roman" w:hAnsi="Times New Roman"/>
                </w:rPr>
                <w:t>разработка основных технологических решений.</w:t>
              </w:r>
            </w:ins>
          </w:p>
          <w:p w14:paraId="4CDEA4C8" w14:textId="66883086" w:rsidR="00EE2B41" w:rsidRPr="00C52932" w:rsidRDefault="00A740B3" w:rsidP="733DDF39">
            <w:pPr>
              <w:spacing w:line="259" w:lineRule="auto"/>
              <w:jc w:val="both"/>
              <w:rPr>
                <w:rFonts w:ascii="Times New Roman" w:hAnsi="Times New Roman"/>
              </w:rPr>
            </w:pPr>
            <w:ins w:id="71" w:author="Мытников Артем Витальевич" w:date="2022-05-12T14:55:00Z">
              <w:r w:rsidRPr="00C52932">
                <w:rPr>
                  <w:rFonts w:ascii="Times New Roman" w:hAnsi="Times New Roman"/>
                </w:rPr>
                <w:t xml:space="preserve">3 этап - </w:t>
              </w:r>
            </w:ins>
            <w:r w:rsidR="733DDF39" w:rsidRPr="00C52932">
              <w:rPr>
                <w:rFonts w:ascii="Times New Roman" w:hAnsi="Times New Roman"/>
              </w:rPr>
              <w:t>разработка проектной и сметной документации, экспертиза инженерных изысканий, проектной и сметной документации. Получение положительного заключения по проектной и сметной документации в соответствии с Градостроительным кодексом.</w:t>
            </w:r>
          </w:p>
          <w:p w14:paraId="14647376" w14:textId="424B6DB6" w:rsidR="00EE2B41" w:rsidRPr="00C52932" w:rsidRDefault="00A740B3" w:rsidP="733DDF39">
            <w:pPr>
              <w:spacing w:line="259" w:lineRule="auto"/>
              <w:jc w:val="both"/>
              <w:rPr>
                <w:rFonts w:ascii="Times New Roman" w:hAnsi="Times New Roman"/>
              </w:rPr>
            </w:pPr>
            <w:ins w:id="72" w:author="Мытников Артем Витальевич" w:date="2022-05-12T14:55:00Z">
              <w:r w:rsidRPr="00C52932">
                <w:rPr>
                  <w:rFonts w:ascii="Times New Roman" w:hAnsi="Times New Roman"/>
                </w:rPr>
                <w:t>4</w:t>
              </w:r>
            </w:ins>
            <w:del w:id="73" w:author="Мытников Артем Витальевич" w:date="2022-05-12T14:55:00Z">
              <w:r w:rsidR="733DDF39" w:rsidRPr="00C52932" w:rsidDel="00A740B3">
                <w:rPr>
                  <w:rFonts w:ascii="Times New Roman" w:hAnsi="Times New Roman"/>
                </w:rPr>
                <w:delText>3</w:delText>
              </w:r>
            </w:del>
            <w:r w:rsidR="733DDF39" w:rsidRPr="00C52932">
              <w:rPr>
                <w:rFonts w:ascii="Times New Roman" w:hAnsi="Times New Roman"/>
              </w:rPr>
              <w:t xml:space="preserve"> этап – разработка рабочей документации и локальных смет, разработка технических требований, технических заданий, опросных листов, спецификаций и иной документации для проведения конкурентных процедур на закупку основного и вспомогательного оборудования.</w:t>
            </w:r>
          </w:p>
          <w:p w14:paraId="6CAE316F" w14:textId="76EC2D75" w:rsidR="00EE2B41" w:rsidRPr="00C52932" w:rsidRDefault="00A740B3" w:rsidP="733DDF39">
            <w:pPr>
              <w:spacing w:line="259" w:lineRule="auto"/>
              <w:jc w:val="both"/>
            </w:pPr>
            <w:ins w:id="74" w:author="Мытников Артем Витальевич" w:date="2022-05-12T14:55:00Z">
              <w:r w:rsidRPr="00C52932">
                <w:rPr>
                  <w:rFonts w:ascii="Times New Roman" w:hAnsi="Times New Roman"/>
                </w:rPr>
                <w:t>5</w:t>
              </w:r>
            </w:ins>
            <w:del w:id="75" w:author="Мытников Артем Витальевич" w:date="2022-05-12T14:55:00Z">
              <w:r w:rsidR="733DDF39" w:rsidRPr="00C52932" w:rsidDel="00A740B3">
                <w:rPr>
                  <w:rFonts w:ascii="Times New Roman" w:hAnsi="Times New Roman"/>
                </w:rPr>
                <w:delText>4</w:delText>
              </w:r>
            </w:del>
            <w:r w:rsidR="733DDF39" w:rsidRPr="00C52932">
              <w:rPr>
                <w:rFonts w:ascii="Times New Roman" w:hAnsi="Times New Roman"/>
              </w:rPr>
              <w:t xml:space="preserve"> этап – авторский надзор в объеме и порядке ведения в соответствии с СП 11-110-99, СНиП 12-01-2004. СП 48.13330.2011 (СНиП 12-01-2004), СНиП 3.01.04-87</w:t>
            </w:r>
            <w:r w:rsidR="733DDF39" w:rsidRPr="00C52932">
              <w:t>.</w:t>
            </w:r>
          </w:p>
        </w:tc>
      </w:tr>
      <w:tr w:rsidR="00130C58" w:rsidRPr="00C52932" w14:paraId="1EB4F6BA" w14:textId="77777777" w:rsidTr="00017314">
        <w:tblPrEx>
          <w:tblW w:w="10206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 w:firstRow="0" w:lastRow="0" w:firstColumn="0" w:lastColumn="0" w:noHBand="0" w:noVBand="0"/>
          <w:tblPrExChange w:id="76" w:author="александр шлапак" w:date="2022-05-20T16:05:00Z">
            <w:tblPrEx>
              <w:tblW w:w="10206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Ex>
          </w:tblPrExChange>
        </w:tblPrEx>
        <w:trPr>
          <w:trHeight w:val="262"/>
          <w:ins w:id="77" w:author="александр шлапак" w:date="2022-05-20T16:05:00Z"/>
          <w:trPrChange w:id="78" w:author="александр шлапак" w:date="2022-05-20T16:05:00Z">
            <w:trPr>
              <w:trHeight w:val="262"/>
            </w:trPr>
          </w:trPrChange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79" w:author="александр шлапак" w:date="2022-05-20T16:05:00Z"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4ADEC755" w14:textId="0B9380D1" w:rsidR="00130C58" w:rsidRPr="00C52932" w:rsidRDefault="00130C58" w:rsidP="00130C58">
            <w:pPr>
              <w:ind w:left="-108" w:right="-108"/>
              <w:rPr>
                <w:ins w:id="80" w:author="александр шлапак" w:date="2022-05-20T16:05:00Z"/>
                <w:rFonts w:ascii="Times New Roman" w:hAnsi="Times New Roman"/>
              </w:rPr>
            </w:pPr>
            <w:ins w:id="81" w:author="александр шлапак" w:date="2022-05-20T16:05:00Z">
              <w:r w:rsidRPr="00C52932">
                <w:rPr>
                  <w:rFonts w:ascii="Times New Roman" w:hAnsi="Times New Roman"/>
                </w:rPr>
                <w:t>1.18</w:t>
              </w:r>
            </w:ins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2" w:author="александр шлапак" w:date="2022-05-20T16:05:00Z">
              <w:tcPr>
                <w:tcW w:w="29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5F91F1E7" w14:textId="34C18D7F" w:rsidR="00130C58" w:rsidRPr="00C52932" w:rsidRDefault="00130C58" w:rsidP="00130C58">
            <w:pPr>
              <w:jc w:val="both"/>
              <w:rPr>
                <w:ins w:id="83" w:author="александр шлапак" w:date="2022-05-20T16:05:00Z"/>
                <w:rFonts w:ascii="Times New Roman" w:hAnsi="Times New Roman"/>
              </w:rPr>
            </w:pPr>
            <w:ins w:id="84" w:author="александр шлапак" w:date="2022-05-20T16:05:00Z">
              <w:r w:rsidRPr="00C52932">
                <w:rPr>
                  <w:rFonts w:ascii="Times New Roman" w:hAnsi="Times New Roman"/>
                </w:rPr>
                <w:t>Основное топливо</w:t>
              </w:r>
            </w:ins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5" w:author="александр шлапак" w:date="2022-05-20T16:05:00Z">
              <w:tcPr>
                <w:tcW w:w="666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7CFA0594" w14:textId="005E0420" w:rsidR="00130C58" w:rsidRPr="00C52932" w:rsidRDefault="00130C58" w:rsidP="00130C58">
            <w:pPr>
              <w:jc w:val="both"/>
              <w:rPr>
                <w:ins w:id="86" w:author="александр шлапак" w:date="2022-05-20T16:05:00Z"/>
                <w:rFonts w:ascii="Times New Roman" w:hAnsi="Times New Roman"/>
              </w:rPr>
            </w:pPr>
            <w:ins w:id="87" w:author="александр шлапак" w:date="2022-05-20T16:05:00Z">
              <w:r w:rsidRPr="00C52932">
                <w:rPr>
                  <w:rFonts w:ascii="Times New Roman" w:hAnsi="Times New Roman"/>
                </w:rPr>
                <w:t>Природный газ. ГОСТ 5542-2014 «Газы горючие природные для промышленного и коммунально-бытового назначения».</w:t>
              </w:r>
            </w:ins>
          </w:p>
        </w:tc>
      </w:tr>
      <w:tr w:rsidR="00130C58" w:rsidRPr="00C52932" w14:paraId="52C81FAA" w14:textId="77777777" w:rsidTr="733DDF39">
        <w:trPr>
          <w:trHeight w:val="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A74F" w14:textId="63399306" w:rsidR="00130C58" w:rsidRPr="00C52932" w:rsidRDefault="00130C58" w:rsidP="00130C58">
            <w:pPr>
              <w:ind w:left="-108" w:right="-108"/>
              <w:rPr>
                <w:rFonts w:ascii="Times New Roman" w:hAnsi="Times New Roman"/>
              </w:rPr>
            </w:pPr>
            <w:ins w:id="88" w:author="александр шлапак" w:date="2022-05-20T16:05:00Z">
              <w:r w:rsidRPr="00C52932">
                <w:rPr>
                  <w:rFonts w:ascii="Times New Roman" w:hAnsi="Times New Roman"/>
                  <w:rPrChange w:id="89" w:author="александр шлапак" w:date="2022-06-02T08:06:00Z">
                    <w:rPr>
                      <w:rFonts w:ascii="Times New Roman" w:hAnsi="Times New Roman"/>
                      <w:highlight w:val="yellow"/>
                    </w:rPr>
                  </w:rPrChange>
                </w:rPr>
                <w:t>1.19</w:t>
              </w:r>
            </w:ins>
            <w:del w:id="90" w:author="александр шлапак" w:date="2022-05-20T16:05:00Z">
              <w:r w:rsidRPr="00C52932" w:rsidDel="00017314">
                <w:rPr>
                  <w:rFonts w:ascii="Times New Roman" w:hAnsi="Times New Roman"/>
                </w:rPr>
                <w:delText>1.19</w:delText>
              </w:r>
            </w:del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6009" w14:textId="13303AFF" w:rsidR="00130C58" w:rsidRPr="00C52932" w:rsidRDefault="00130C58" w:rsidP="00130C58">
            <w:pPr>
              <w:jc w:val="both"/>
              <w:rPr>
                <w:rFonts w:ascii="Times New Roman" w:hAnsi="Times New Roman"/>
              </w:rPr>
            </w:pPr>
            <w:ins w:id="91" w:author="александр шлапак" w:date="2022-05-20T16:05:00Z">
              <w:r w:rsidRPr="00C52932">
                <w:rPr>
                  <w:rFonts w:ascii="Times New Roman" w:hAnsi="Times New Roman"/>
                  <w:rPrChange w:id="92" w:author="александр шлапак" w:date="2022-06-02T08:06:00Z">
                    <w:rPr>
                      <w:rFonts w:ascii="Times New Roman" w:hAnsi="Times New Roman"/>
                      <w:highlight w:val="yellow"/>
                    </w:rPr>
                  </w:rPrChange>
                </w:rPr>
                <w:t>Резервное/аварийное топливо</w:t>
              </w:r>
            </w:ins>
            <w:del w:id="93" w:author="александр шлапак" w:date="2022-05-20T16:05:00Z">
              <w:r w:rsidRPr="00C52932" w:rsidDel="00017314">
                <w:rPr>
                  <w:rFonts w:ascii="Times New Roman" w:hAnsi="Times New Roman"/>
                </w:rPr>
                <w:delText>Основное топливо</w:delText>
              </w:r>
            </w:del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070C" w14:textId="7CEB1159" w:rsidR="00130C58" w:rsidRPr="00C52932" w:rsidRDefault="00130C58" w:rsidP="00130C58">
            <w:pPr>
              <w:jc w:val="both"/>
              <w:rPr>
                <w:rFonts w:ascii="Times New Roman" w:hAnsi="Times New Roman"/>
              </w:rPr>
            </w:pPr>
            <w:ins w:id="94" w:author="александр шлапак" w:date="2022-05-20T16:05:00Z">
              <w:r w:rsidRPr="00C52932">
                <w:rPr>
                  <w:rFonts w:ascii="Times New Roman" w:hAnsi="Times New Roman"/>
                  <w:rPrChange w:id="95" w:author="александр шлапак" w:date="2022-06-02T08:06:00Z">
                    <w:rPr>
                      <w:rFonts w:ascii="Times New Roman" w:hAnsi="Times New Roman"/>
                      <w:highlight w:val="yellow"/>
                    </w:rPr>
                  </w:rPrChange>
                </w:rPr>
                <w:t>Не предусматривается</w:t>
              </w:r>
            </w:ins>
            <w:del w:id="96" w:author="александр шлапак" w:date="2022-05-20T16:05:00Z">
              <w:r w:rsidRPr="00C52932" w:rsidDel="00017314">
                <w:rPr>
                  <w:rFonts w:ascii="Times New Roman" w:hAnsi="Times New Roman"/>
                </w:rPr>
                <w:delText>Природный газ. ГОСТ 5542-2014 «Газы горючие природные для промышленного и коммунально-бытового назначения».</w:delText>
              </w:r>
            </w:del>
          </w:p>
        </w:tc>
      </w:tr>
      <w:tr w:rsidR="00EE2B41" w:rsidRPr="00C52932" w14:paraId="2DCB8652" w14:textId="77777777" w:rsidTr="733DDF39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A176" w14:textId="77777777" w:rsidR="00EE2B41" w:rsidRPr="00C52932" w:rsidRDefault="00EE2B41" w:rsidP="00520F71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1.20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0A81" w14:textId="77777777" w:rsidR="00EE2B41" w:rsidRPr="00C52932" w:rsidRDefault="00EE2B41" w:rsidP="00520F71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Основные теплотехнические характеристики объекта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FC7D" w14:textId="7145F22F" w:rsidR="733DDF39" w:rsidRPr="00C52932" w:rsidRDefault="733DDF39" w:rsidP="733DDF39">
            <w:pPr>
              <w:jc w:val="both"/>
            </w:pPr>
            <w:r w:rsidRPr="00C52932">
              <w:rPr>
                <w:rFonts w:ascii="Times New Roman" w:hAnsi="Times New Roman"/>
              </w:rPr>
              <w:t>Расчетная присоединенная тепловая нагрузка составляет – 7,47 МВт (6,42 Гкал/ч), в том числе:</w:t>
            </w:r>
          </w:p>
          <w:p w14:paraId="3A6B21FD" w14:textId="3590B922" w:rsidR="00EE2B41" w:rsidRPr="00C52932" w:rsidRDefault="733DDF39" w:rsidP="00520F71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отопление и вентиляция – 6,63 МВт (5,701 Гкал/ч); </w:t>
            </w:r>
          </w:p>
          <w:p w14:paraId="7EC323D2" w14:textId="405AF6CC" w:rsidR="733DDF39" w:rsidRPr="00C52932" w:rsidRDefault="733DDF39" w:rsidP="733DDF39">
            <w:pPr>
              <w:pStyle w:val="ListParagraph1"/>
              <w:numPr>
                <w:ilvl w:val="0"/>
                <w:numId w:val="6"/>
              </w:numPr>
              <w:spacing w:line="259" w:lineRule="auto"/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ГВС (ср. час.) – 0,376 МВт (0,323 Гкал/ч);</w:t>
            </w:r>
          </w:p>
          <w:p w14:paraId="4A5C73C1" w14:textId="6DDD57E9" w:rsidR="00675497" w:rsidRPr="00C52932" w:rsidRDefault="733DDF39" w:rsidP="00520F71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ГВС (мах. час.) – 0,901 МВт (0,775 Гкал/ч);</w:t>
            </w:r>
          </w:p>
          <w:p w14:paraId="03FF1F42" w14:textId="6D1015B5" w:rsidR="733DDF39" w:rsidRPr="00C52932" w:rsidRDefault="733DDF39" w:rsidP="733DDF39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Потери в тепловых сетях - 0,383 МВт (0,329 Гкал/ч);</w:t>
            </w:r>
          </w:p>
          <w:p w14:paraId="610E80B7" w14:textId="5010AA94" w:rsidR="733DDF39" w:rsidRPr="00C52932" w:rsidRDefault="733DDF39" w:rsidP="733DDF39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ins w:id="97" w:author="александр шлапак" w:date="2022-05-20T16:06:00Z"/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Собственные нужды существующей котельной – 0,074 МВт (0,064 Гкал/ч</w:t>
            </w:r>
            <w:del w:id="98" w:author="александр шлапак" w:date="2022-05-20T16:06:00Z">
              <w:r w:rsidRPr="00C52932" w:rsidDel="00130C58">
                <w:rPr>
                  <w:rFonts w:ascii="Times New Roman" w:hAnsi="Times New Roman"/>
                </w:rPr>
                <w:delText>).</w:delText>
              </w:r>
            </w:del>
            <w:ins w:id="99" w:author="александр шлапак" w:date="2022-05-20T16:06:00Z">
              <w:r w:rsidR="00130C58" w:rsidRPr="00C52932">
                <w:rPr>
                  <w:rFonts w:ascii="Times New Roman" w:hAnsi="Times New Roman"/>
                </w:rPr>
                <w:t>);</w:t>
              </w:r>
            </w:ins>
          </w:p>
          <w:p w14:paraId="7DF1F802" w14:textId="77777777" w:rsidR="00414A85" w:rsidRPr="00C52932" w:rsidRDefault="00130C58" w:rsidP="00D33608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ins w:id="100" w:author="александр шлапак" w:date="2022-05-20T16:15:00Z"/>
                <w:rFonts w:ascii="Times New Roman" w:hAnsi="Times New Roman"/>
                <w:rPrChange w:id="101" w:author="александр шлапак" w:date="2022-06-02T08:06:00Z">
                  <w:rPr>
                    <w:ins w:id="102" w:author="александр шлапак" w:date="2022-05-20T16:15:00Z"/>
                    <w:rFonts w:ascii="Times New Roman" w:hAnsi="Times New Roman"/>
                    <w:highlight w:val="yellow"/>
                  </w:rPr>
                </w:rPrChange>
              </w:rPr>
            </w:pPr>
            <w:ins w:id="103" w:author="александр шлапак" w:date="2022-05-20T16:06:00Z">
              <w:r w:rsidRPr="00C52932">
                <w:rPr>
                  <w:rFonts w:ascii="Times New Roman" w:hAnsi="Times New Roman"/>
                </w:rPr>
                <w:t>Перспективная нагрузка – 0 Гкал/ч.</w:t>
              </w:r>
            </w:ins>
          </w:p>
          <w:p w14:paraId="3AFA59F6" w14:textId="4924D091" w:rsidR="00414A85" w:rsidRPr="00C52932" w:rsidRDefault="00414A85" w:rsidP="00A064CF">
            <w:pPr>
              <w:pStyle w:val="ListParagraph1"/>
              <w:ind w:left="283"/>
              <w:jc w:val="both"/>
              <w:rPr>
                <w:ins w:id="104" w:author="александр шлапак" w:date="2022-05-20T16:15:00Z"/>
                <w:rFonts w:ascii="Times New Roman" w:hAnsi="Times New Roman"/>
                <w:highlight w:val="yellow"/>
                <w:rPrChange w:id="105" w:author="александр шлапак" w:date="2022-06-02T08:08:00Z">
                  <w:rPr>
                    <w:ins w:id="106" w:author="александр шлапак" w:date="2022-05-20T16:15:00Z"/>
                    <w:rFonts w:ascii="Times New Roman" w:hAnsi="Times New Roman"/>
                  </w:rPr>
                </w:rPrChange>
              </w:rPr>
              <w:pPrChange w:id="107" w:author="александр шлапак" w:date="2022-06-02T11:08:00Z">
                <w:pPr>
                  <w:pStyle w:val="ListParagraph1"/>
                  <w:numPr>
                    <w:numId w:val="6"/>
                  </w:numPr>
                  <w:ind w:left="283" w:hanging="283"/>
                  <w:jc w:val="both"/>
                </w:pPr>
              </w:pPrChange>
            </w:pPr>
            <w:ins w:id="108" w:author="александр шлапак" w:date="2022-05-20T16:15:00Z">
              <w:r w:rsidRPr="00C52932">
                <w:rPr>
                  <w:rFonts w:ascii="Times New Roman" w:hAnsi="Times New Roman"/>
                  <w:highlight w:val="yellow"/>
                </w:rPr>
                <w:t xml:space="preserve">Статическое давление тепловой сети </w:t>
              </w:r>
            </w:ins>
            <w:ins w:id="109" w:author="александр шлапак" w:date="2022-06-02T08:07:00Z">
              <w:r w:rsidR="00C52932" w:rsidRPr="00C52932">
                <w:rPr>
                  <w:rFonts w:ascii="Times New Roman" w:hAnsi="Times New Roman"/>
                  <w:highlight w:val="yellow"/>
                  <w:rPrChange w:id="110" w:author="александр шлапак" w:date="2022-06-02T08:08:00Z">
                    <w:rPr>
                      <w:rFonts w:ascii="Times New Roman" w:hAnsi="Times New Roman"/>
                    </w:rPr>
                  </w:rPrChange>
                </w:rPr>
                <w:t>определить в процессе проекти</w:t>
              </w:r>
            </w:ins>
            <w:ins w:id="111" w:author="александр шлапак" w:date="2022-06-02T08:08:00Z">
              <w:r w:rsidR="00C52932" w:rsidRPr="00C52932">
                <w:rPr>
                  <w:rFonts w:ascii="Times New Roman" w:hAnsi="Times New Roman"/>
                  <w:highlight w:val="yellow"/>
                  <w:rPrChange w:id="112" w:author="александр шлапак" w:date="2022-06-02T08:08:00Z">
                    <w:rPr>
                      <w:rFonts w:ascii="Times New Roman" w:hAnsi="Times New Roman"/>
                    </w:rPr>
                  </w:rPrChange>
                </w:rPr>
                <w:t>рования.</w:t>
              </w:r>
            </w:ins>
            <w:ins w:id="113" w:author="александр шлапак" w:date="2022-05-20T16:15:00Z">
              <w:r w:rsidRPr="00C52932">
                <w:rPr>
                  <w:rFonts w:ascii="Times New Roman" w:hAnsi="Times New Roman"/>
                  <w:highlight w:val="yellow"/>
                  <w:rPrChange w:id="114" w:author="александр шлапак" w:date="2022-06-02T08:08:00Z">
                    <w:rPr>
                      <w:rFonts w:ascii="Times New Roman" w:hAnsi="Times New Roman"/>
                    </w:rPr>
                  </w:rPrChange>
                </w:rPr>
                <w:t xml:space="preserve"> </w:t>
              </w:r>
            </w:ins>
          </w:p>
          <w:p w14:paraId="31FE2660" w14:textId="0FC4A1FE" w:rsidR="00414A85" w:rsidRPr="00C52932" w:rsidRDefault="00414A85" w:rsidP="00A064CF">
            <w:pPr>
              <w:pStyle w:val="ListParagraph1"/>
              <w:ind w:left="283"/>
              <w:jc w:val="both"/>
              <w:rPr>
                <w:rFonts w:ascii="Times New Roman" w:hAnsi="Times New Roman"/>
                <w:highlight w:val="yellow"/>
                <w:rPrChange w:id="115" w:author="александр шлапак" w:date="2022-06-02T08:08:00Z">
                  <w:rPr>
                    <w:rFonts w:ascii="Times New Roman" w:hAnsi="Times New Roman"/>
                  </w:rPr>
                </w:rPrChange>
              </w:rPr>
              <w:pPrChange w:id="116" w:author="александр шлапак" w:date="2022-06-02T11:08:00Z">
                <w:pPr>
                  <w:pStyle w:val="ListParagraph1"/>
                  <w:numPr>
                    <w:numId w:val="6"/>
                  </w:numPr>
                  <w:ind w:left="283" w:hanging="283"/>
                  <w:jc w:val="both"/>
                </w:pPr>
              </w:pPrChange>
            </w:pPr>
            <w:ins w:id="117" w:author="александр шлапак" w:date="2022-05-20T16:15:00Z">
              <w:r w:rsidRPr="00C52932">
                <w:rPr>
                  <w:rFonts w:ascii="Times New Roman" w:hAnsi="Times New Roman"/>
                  <w:highlight w:val="yellow"/>
                  <w:rPrChange w:id="118" w:author="александр шлапак" w:date="2022-06-02T08:08:00Z">
                    <w:rPr>
                      <w:highlight w:val="yellow"/>
                    </w:rPr>
                  </w:rPrChange>
                </w:rPr>
                <w:t xml:space="preserve">Объем тепловой сети системы отопления </w:t>
              </w:r>
            </w:ins>
            <w:ins w:id="119" w:author="александр шлапак" w:date="2022-06-02T08:08:00Z">
              <w:r w:rsidR="00C52932" w:rsidRPr="00C52932">
                <w:rPr>
                  <w:rFonts w:ascii="Times New Roman" w:hAnsi="Times New Roman"/>
                  <w:highlight w:val="yellow"/>
                  <w:rPrChange w:id="120" w:author="александр шлапак" w:date="2022-06-02T08:08:00Z">
                    <w:rPr>
                      <w:rFonts w:ascii="Times New Roman" w:hAnsi="Times New Roman"/>
                    </w:rPr>
                  </w:rPrChange>
                </w:rPr>
                <w:t>–</w:t>
              </w:r>
            </w:ins>
            <w:ins w:id="121" w:author="александр шлапак" w:date="2022-05-20T16:15:00Z">
              <w:r w:rsidRPr="00C52932">
                <w:rPr>
                  <w:rFonts w:ascii="Times New Roman" w:hAnsi="Times New Roman"/>
                  <w:highlight w:val="yellow"/>
                  <w:rPrChange w:id="122" w:author="александр шлапак" w:date="2022-06-02T08:08:00Z">
                    <w:rPr>
                      <w:highlight w:val="yellow"/>
                    </w:rPr>
                  </w:rPrChange>
                </w:rPr>
                <w:t xml:space="preserve"> </w:t>
              </w:r>
            </w:ins>
            <w:ins w:id="123" w:author="александр шлапак" w:date="2022-06-02T08:08:00Z">
              <w:r w:rsidR="00C52932" w:rsidRPr="00C52932">
                <w:rPr>
                  <w:rFonts w:ascii="Times New Roman" w:hAnsi="Times New Roman"/>
                  <w:highlight w:val="yellow"/>
                  <w:rPrChange w:id="124" w:author="александр шлапак" w:date="2022-06-02T08:08:00Z">
                    <w:rPr>
                      <w:rFonts w:ascii="Times New Roman" w:hAnsi="Times New Roman"/>
                    </w:rPr>
                  </w:rPrChange>
                </w:rPr>
                <w:t>определить в процессе проектирования.</w:t>
              </w:r>
            </w:ins>
          </w:p>
          <w:p w14:paraId="09E47BB5" w14:textId="77777777" w:rsidR="003D12CC" w:rsidRPr="00C52932" w:rsidRDefault="00EE2B41" w:rsidP="00520F71">
            <w:pPr>
              <w:pStyle w:val="ListParagraph1"/>
              <w:ind w:left="0"/>
              <w:jc w:val="both"/>
              <w:rPr>
                <w:ins w:id="125" w:author="александр шлапак" w:date="2022-05-20T16:20:00Z"/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Температурный график системы теплоснабжения – 95/70°С</w:t>
            </w:r>
            <w:ins w:id="126" w:author="александр шлапак" w:date="2022-05-20T16:20:00Z">
              <w:r w:rsidR="003D12CC" w:rsidRPr="00C52932">
                <w:rPr>
                  <w:rFonts w:ascii="Times New Roman" w:hAnsi="Times New Roman"/>
                </w:rPr>
                <w:t>.</w:t>
              </w:r>
            </w:ins>
          </w:p>
          <w:p w14:paraId="377F3CB8" w14:textId="77777777" w:rsidR="003D12CC" w:rsidRPr="00C52932" w:rsidRDefault="003D12CC" w:rsidP="003D12CC">
            <w:pPr>
              <w:jc w:val="both"/>
              <w:rPr>
                <w:ins w:id="127" w:author="александр шлапак" w:date="2022-05-20T16:20:00Z"/>
                <w:rFonts w:ascii="Times New Roman" w:hAnsi="Times New Roman"/>
              </w:rPr>
            </w:pPr>
            <w:ins w:id="128" w:author="александр шлапак" w:date="2022-05-20T16:20:00Z">
              <w:r w:rsidRPr="00C52932">
                <w:rPr>
                  <w:rFonts w:ascii="Times New Roman" w:hAnsi="Times New Roman"/>
                </w:rPr>
                <w:t>Температурный график при работе на ГВС – 65</w:t>
              </w:r>
              <w:r w:rsidRPr="00C52932">
                <w:rPr>
                  <w:rFonts w:ascii="Times New Roman" w:hAnsi="Times New Roman"/>
                  <w:vertAlign w:val="superscript"/>
                </w:rPr>
                <w:t>0</w:t>
              </w:r>
              <w:r w:rsidRPr="00C52932">
                <w:rPr>
                  <w:rFonts w:ascii="Times New Roman" w:hAnsi="Times New Roman"/>
                </w:rPr>
                <w:t xml:space="preserve">С точка излома </w:t>
              </w:r>
              <w:r w:rsidRPr="00C52932">
                <w:rPr>
                  <w:rFonts w:ascii="Times New Roman" w:hAnsi="Times New Roman"/>
                </w:rPr>
                <w:lastRenderedPageBreak/>
                <w:t>(срезка) в подающем трубопроводе в соответствии с действующими нормами.</w:t>
              </w:r>
            </w:ins>
          </w:p>
          <w:p w14:paraId="3B03CD1D" w14:textId="13FD0B3A" w:rsidR="00EE2B41" w:rsidRPr="00C52932" w:rsidDel="00DB062B" w:rsidRDefault="00EE2B41" w:rsidP="00520F71">
            <w:pPr>
              <w:pStyle w:val="ListParagraph1"/>
              <w:ind w:left="0"/>
              <w:jc w:val="both"/>
              <w:rPr>
                <w:del w:id="129" w:author="александр шлапак" w:date="2022-05-20T17:15:00Z"/>
                <w:rFonts w:ascii="Times New Roman" w:hAnsi="Times New Roman"/>
              </w:rPr>
            </w:pPr>
            <w:del w:id="130" w:author="александр шлапак" w:date="2022-05-20T16:16:00Z">
              <w:r w:rsidRPr="00C52932" w:rsidDel="00414A85">
                <w:rPr>
                  <w:rFonts w:ascii="Times New Roman" w:hAnsi="Times New Roman"/>
                </w:rPr>
                <w:delText>.</w:delText>
              </w:r>
            </w:del>
          </w:p>
          <w:p w14:paraId="1BE0A216" w14:textId="77777777" w:rsidR="00EE2B41" w:rsidRPr="00C52932" w:rsidRDefault="00EE2B41" w:rsidP="00520F71">
            <w:pPr>
              <w:pStyle w:val="ListParagraph1"/>
              <w:ind w:left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  <w:lang w:val="en-US"/>
              </w:rPr>
              <w:t>C</w:t>
            </w:r>
            <w:proofErr w:type="spellStart"/>
            <w:r w:rsidRPr="00C52932">
              <w:rPr>
                <w:rFonts w:ascii="Times New Roman" w:hAnsi="Times New Roman"/>
              </w:rPr>
              <w:t>обственные</w:t>
            </w:r>
            <w:proofErr w:type="spellEnd"/>
            <w:r w:rsidRPr="00C52932">
              <w:rPr>
                <w:rFonts w:ascii="Times New Roman" w:hAnsi="Times New Roman"/>
              </w:rPr>
              <w:t xml:space="preserve"> нужды источника определить проектом.</w:t>
            </w:r>
          </w:p>
          <w:p w14:paraId="13B6E396" w14:textId="77777777" w:rsidR="00EE2B41" w:rsidRPr="00C52932" w:rsidRDefault="00EE2B41" w:rsidP="00520F71">
            <w:pPr>
              <w:pStyle w:val="ListParagraph1"/>
              <w:ind w:left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Давление в прямом и обратном трубопроводах тепловой сети определяется после получения ТУ на теплоснабжение и/или при проектировании в соответствии с рабочими параметрами существующей тепловой сети.</w:t>
            </w:r>
          </w:p>
          <w:p w14:paraId="6A45B0CE" w14:textId="77777777" w:rsidR="00EE2B41" w:rsidRPr="00C52932" w:rsidRDefault="00EE2B41" w:rsidP="00520F71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Давление исходной воды на входе в котельную – в соответствии с ТУ.</w:t>
            </w:r>
          </w:p>
          <w:p w14:paraId="0E9CBB56" w14:textId="77777777" w:rsidR="00EE2B41" w:rsidRPr="00C52932" w:rsidRDefault="00EE2B41" w:rsidP="00520F71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Установленная мощность котельной подлежит уточнению на этапе проектирования.</w:t>
            </w:r>
          </w:p>
        </w:tc>
      </w:tr>
      <w:tr w:rsidR="00DB062B" w:rsidRPr="00C52932" w14:paraId="0011136D" w14:textId="77777777" w:rsidTr="733DDF39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CB47A" w14:textId="77777777" w:rsidR="00DB062B" w:rsidRPr="00C52932" w:rsidRDefault="00DB062B" w:rsidP="00DB062B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lastRenderedPageBreak/>
              <w:t>1.21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B177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Состав работ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1BF84" w14:textId="77777777" w:rsidR="00DB062B" w:rsidRPr="00C52932" w:rsidRDefault="00DB062B" w:rsidP="00DB062B">
            <w:pPr>
              <w:jc w:val="both"/>
              <w:rPr>
                <w:ins w:id="131" w:author="александр шлапак" w:date="2022-05-20T17:18:00Z"/>
                <w:rFonts w:ascii="Times New Roman" w:hAnsi="Times New Roman"/>
              </w:rPr>
            </w:pPr>
            <w:ins w:id="132" w:author="александр шлапак" w:date="2022-05-20T17:18:00Z">
              <w:r w:rsidRPr="00C52932">
                <w:rPr>
                  <w:rFonts w:ascii="Times New Roman" w:hAnsi="Times New Roman"/>
                </w:rPr>
                <w:t>1. Осуществить сбор необходимых исходных данных, разрешительной документации, сведений и графических материалов, необходимых для проектирования и производства работ, которые не вошли в состав данных, представленных Заказчиком.</w:t>
              </w:r>
            </w:ins>
          </w:p>
          <w:p w14:paraId="19ECF968" w14:textId="77777777" w:rsidR="00DB062B" w:rsidRPr="00C52932" w:rsidRDefault="00DB062B" w:rsidP="00DB062B">
            <w:pPr>
              <w:jc w:val="both"/>
              <w:rPr>
                <w:ins w:id="133" w:author="александр шлапак" w:date="2022-05-20T17:18:00Z"/>
                <w:rFonts w:ascii="Times New Roman" w:hAnsi="Times New Roman"/>
              </w:rPr>
            </w:pPr>
            <w:ins w:id="134" w:author="александр шлапак" w:date="2022-05-20T17:18:00Z">
              <w:r w:rsidRPr="00C52932">
                <w:rPr>
                  <w:rFonts w:ascii="Times New Roman" w:hAnsi="Times New Roman"/>
                  <w:rPrChange w:id="135" w:author="александр шлапак" w:date="2022-06-02T08:06:00Z">
                    <w:rPr>
                      <w:rFonts w:ascii="Times New Roman" w:hAnsi="Times New Roman"/>
                      <w:highlight w:val="yellow"/>
                    </w:rPr>
                  </w:rPrChange>
                </w:rPr>
                <w:t>2. Получить технические условия у ресурсоснабжающих организаций.</w:t>
              </w:r>
            </w:ins>
          </w:p>
          <w:p w14:paraId="3328C514" w14:textId="77777777" w:rsidR="00DB062B" w:rsidRPr="00C52932" w:rsidRDefault="00DB062B" w:rsidP="00DB062B">
            <w:pPr>
              <w:jc w:val="both"/>
              <w:rPr>
                <w:ins w:id="136" w:author="александр шлапак" w:date="2022-05-20T17:18:00Z"/>
                <w:rFonts w:ascii="Times New Roman" w:hAnsi="Times New Roman"/>
                <w:rPrChange w:id="137" w:author="александр шлапак" w:date="2022-06-02T08:06:00Z">
                  <w:rPr>
                    <w:ins w:id="138" w:author="александр шлапак" w:date="2022-05-20T17:18:00Z"/>
                    <w:rFonts w:ascii="Times New Roman" w:hAnsi="Times New Roman"/>
                    <w:highlight w:val="yellow"/>
                  </w:rPr>
                </w:rPrChange>
              </w:rPr>
            </w:pPr>
            <w:ins w:id="139" w:author="александр шлапак" w:date="2022-05-20T17:18:00Z">
              <w:r w:rsidRPr="00C52932">
                <w:rPr>
                  <w:rFonts w:ascii="Times New Roman" w:hAnsi="Times New Roman"/>
                  <w:rPrChange w:id="140" w:author="александр шлапак" w:date="2022-06-02T08:06:00Z">
                    <w:rPr>
                      <w:rFonts w:ascii="Times New Roman" w:hAnsi="Times New Roman"/>
                      <w:highlight w:val="yellow"/>
                    </w:rPr>
                  </w:rPrChange>
                </w:rPr>
                <w:t>3. Провести инженерные изыскания в составе:</w:t>
              </w:r>
            </w:ins>
          </w:p>
          <w:p w14:paraId="3E1D4FE1" w14:textId="77777777" w:rsidR="00DB062B" w:rsidRPr="00C52932" w:rsidRDefault="00DB062B" w:rsidP="00DB062B">
            <w:pPr>
              <w:jc w:val="both"/>
              <w:rPr>
                <w:ins w:id="141" w:author="александр шлапак" w:date="2022-05-20T17:18:00Z"/>
                <w:rFonts w:ascii="Times New Roman" w:hAnsi="Times New Roman"/>
                <w:rPrChange w:id="142" w:author="александр шлапак" w:date="2022-06-02T08:06:00Z">
                  <w:rPr>
                    <w:ins w:id="143" w:author="александр шлапак" w:date="2022-05-20T17:18:00Z"/>
                    <w:rFonts w:ascii="Times New Roman" w:hAnsi="Times New Roman"/>
                    <w:highlight w:val="yellow"/>
                  </w:rPr>
                </w:rPrChange>
              </w:rPr>
            </w:pPr>
            <w:ins w:id="144" w:author="александр шлапак" w:date="2022-05-20T17:18:00Z">
              <w:r w:rsidRPr="00C52932">
                <w:rPr>
                  <w:rFonts w:ascii="Times New Roman" w:hAnsi="Times New Roman"/>
                  <w:rPrChange w:id="145" w:author="александр шлапак" w:date="2022-06-02T08:06:00Z">
                    <w:rPr>
                      <w:rFonts w:ascii="Times New Roman" w:hAnsi="Times New Roman"/>
                      <w:highlight w:val="yellow"/>
                    </w:rPr>
                  </w:rPrChange>
                </w:rPr>
                <w:t>- инженерно-геодезические изыскания;</w:t>
              </w:r>
            </w:ins>
          </w:p>
          <w:p w14:paraId="058E4CC0" w14:textId="77777777" w:rsidR="00DB062B" w:rsidRPr="00C52932" w:rsidRDefault="00DB062B" w:rsidP="00DB062B">
            <w:pPr>
              <w:jc w:val="both"/>
              <w:rPr>
                <w:ins w:id="146" w:author="александр шлапак" w:date="2022-05-20T17:18:00Z"/>
                <w:rFonts w:ascii="Times New Roman" w:hAnsi="Times New Roman"/>
                <w:rPrChange w:id="147" w:author="александр шлапак" w:date="2022-06-02T08:06:00Z">
                  <w:rPr>
                    <w:ins w:id="148" w:author="александр шлапак" w:date="2022-05-20T17:18:00Z"/>
                    <w:rFonts w:ascii="Times New Roman" w:hAnsi="Times New Roman"/>
                    <w:highlight w:val="yellow"/>
                  </w:rPr>
                </w:rPrChange>
              </w:rPr>
            </w:pPr>
            <w:ins w:id="149" w:author="александр шлапак" w:date="2022-05-20T17:18:00Z">
              <w:r w:rsidRPr="00C52932">
                <w:rPr>
                  <w:rFonts w:ascii="Times New Roman" w:hAnsi="Times New Roman"/>
                  <w:rPrChange w:id="150" w:author="александр шлапак" w:date="2022-06-02T08:06:00Z">
                    <w:rPr>
                      <w:rFonts w:ascii="Times New Roman" w:hAnsi="Times New Roman"/>
                      <w:highlight w:val="yellow"/>
                    </w:rPr>
                  </w:rPrChange>
                </w:rPr>
                <w:t>- инженерно-геологические изыскания;</w:t>
              </w:r>
            </w:ins>
          </w:p>
          <w:p w14:paraId="3F230557" w14:textId="77777777" w:rsidR="00DB062B" w:rsidRPr="00C52932" w:rsidRDefault="00DB062B" w:rsidP="00DB062B">
            <w:pPr>
              <w:jc w:val="both"/>
              <w:rPr>
                <w:ins w:id="151" w:author="александр шлапак" w:date="2022-05-20T17:18:00Z"/>
                <w:rFonts w:ascii="Times New Roman" w:hAnsi="Times New Roman"/>
              </w:rPr>
            </w:pPr>
            <w:ins w:id="152" w:author="александр шлапак" w:date="2022-05-20T17:18:00Z">
              <w:r w:rsidRPr="00C52932">
                <w:rPr>
                  <w:rFonts w:ascii="Times New Roman" w:hAnsi="Times New Roman"/>
                  <w:rPrChange w:id="153" w:author="александр шлапак" w:date="2022-06-02T08:06:00Z">
                    <w:rPr>
                      <w:rFonts w:ascii="Times New Roman" w:hAnsi="Times New Roman"/>
                      <w:highlight w:val="yellow"/>
                    </w:rPr>
                  </w:rPrChange>
                </w:rPr>
                <w:t>- инженерно-экологические изыскания.</w:t>
              </w:r>
            </w:ins>
          </w:p>
          <w:p w14:paraId="3D90BF29" w14:textId="77777777" w:rsidR="00DB062B" w:rsidRPr="00C52932" w:rsidRDefault="00DB062B" w:rsidP="00DB062B">
            <w:pPr>
              <w:jc w:val="both"/>
              <w:rPr>
                <w:ins w:id="154" w:author="александр шлапак" w:date="2022-05-20T17:18:00Z"/>
                <w:rFonts w:ascii="Times New Roman" w:hAnsi="Times New Roman"/>
              </w:rPr>
            </w:pPr>
            <w:ins w:id="155" w:author="александр шлапак" w:date="2022-05-20T17:18:00Z">
              <w:r w:rsidRPr="00C52932">
                <w:rPr>
                  <w:rFonts w:ascii="Times New Roman" w:hAnsi="Times New Roman"/>
                  <w:rPrChange w:id="156" w:author="александр шлапак" w:date="2022-06-02T08:06:00Z">
                    <w:rPr>
                      <w:rFonts w:ascii="Times New Roman" w:hAnsi="Times New Roman"/>
                      <w:highlight w:val="yellow"/>
                    </w:rPr>
                  </w:rPrChange>
                </w:rPr>
                <w:t>4. Провести обследование строительных конструкций существующего здания котельной.</w:t>
              </w:r>
            </w:ins>
          </w:p>
          <w:p w14:paraId="75025897" w14:textId="77777777" w:rsidR="00DB062B" w:rsidRPr="00C52932" w:rsidRDefault="00DB062B" w:rsidP="00DB062B">
            <w:pPr>
              <w:jc w:val="both"/>
              <w:rPr>
                <w:ins w:id="157" w:author="александр шлапак" w:date="2022-05-20T17:18:00Z"/>
                <w:rFonts w:ascii="Times New Roman" w:hAnsi="Times New Roman"/>
              </w:rPr>
            </w:pPr>
            <w:ins w:id="158" w:author="александр шлапак" w:date="2022-05-20T17:18:00Z">
              <w:r w:rsidRPr="00C52932">
                <w:rPr>
                  <w:rFonts w:ascii="Times New Roman" w:hAnsi="Times New Roman"/>
                </w:rPr>
                <w:t>5. До начала проектирования разработать и согласовать с Заказчиком принципиальную тепломеханическую схему с перечнем основного и вспомогательного оборудования, объемно-планировочные и архитектурные решения.</w:t>
              </w:r>
            </w:ins>
          </w:p>
          <w:p w14:paraId="760D8ABE" w14:textId="77777777" w:rsidR="00DB062B" w:rsidRPr="00C52932" w:rsidRDefault="00DB062B" w:rsidP="00DB062B">
            <w:pPr>
              <w:jc w:val="both"/>
              <w:rPr>
                <w:ins w:id="159" w:author="александр шлапак" w:date="2022-05-20T17:18:00Z"/>
                <w:rFonts w:ascii="Times New Roman" w:hAnsi="Times New Roman"/>
              </w:rPr>
            </w:pPr>
            <w:ins w:id="160" w:author="александр шлапак" w:date="2022-05-20T17:18:00Z">
              <w:r w:rsidRPr="00C52932">
                <w:rPr>
                  <w:rFonts w:ascii="Times New Roman" w:hAnsi="Times New Roman"/>
                </w:rPr>
                <w:t xml:space="preserve">6. Разработать проектную документацию </w:t>
              </w:r>
              <w:r w:rsidRPr="00C52932">
                <w:rPr>
                  <w:rFonts w:ascii="Times New Roman" w:hAnsi="Times New Roman"/>
                  <w:rPrChange w:id="161" w:author="александр шлапак" w:date="2022-06-02T08:06:00Z">
                    <w:rPr>
                      <w:rFonts w:ascii="Times New Roman" w:hAnsi="Times New Roman"/>
                      <w:highlight w:val="yellow"/>
                    </w:rPr>
                  </w:rPrChange>
                </w:rPr>
                <w:t>на основании задания на проектирование, ТУ и исходных данных.</w:t>
              </w:r>
            </w:ins>
          </w:p>
          <w:p w14:paraId="00909ED4" w14:textId="77777777" w:rsidR="00DB062B" w:rsidRPr="00C52932" w:rsidRDefault="00DB062B" w:rsidP="00DB062B">
            <w:pPr>
              <w:jc w:val="both"/>
              <w:rPr>
                <w:ins w:id="162" w:author="александр шлапак" w:date="2022-05-20T17:18:00Z"/>
                <w:rFonts w:ascii="Times New Roman" w:hAnsi="Times New Roman"/>
              </w:rPr>
            </w:pPr>
            <w:ins w:id="163" w:author="александр шлапак" w:date="2022-05-20T17:18:00Z">
              <w:r w:rsidRPr="00C52932">
                <w:rPr>
                  <w:rFonts w:ascii="Times New Roman" w:hAnsi="Times New Roman"/>
                </w:rPr>
                <w:t>7. Провести государственную экспертизу проектной документации с получением положительного заключения.</w:t>
              </w:r>
            </w:ins>
          </w:p>
          <w:p w14:paraId="4729CB9C" w14:textId="77777777" w:rsidR="00DB062B" w:rsidRPr="00C52932" w:rsidRDefault="00DB062B" w:rsidP="00DB062B">
            <w:pPr>
              <w:jc w:val="both"/>
              <w:rPr>
                <w:ins w:id="164" w:author="александр шлапак" w:date="2022-05-20T17:18:00Z"/>
                <w:rFonts w:ascii="Times New Roman" w:hAnsi="Times New Roman"/>
                <w:rPrChange w:id="165" w:author="александр шлапак" w:date="2022-06-02T08:06:00Z">
                  <w:rPr>
                    <w:ins w:id="166" w:author="александр шлапак" w:date="2022-05-20T17:18:00Z"/>
                    <w:rFonts w:ascii="Times New Roman" w:hAnsi="Times New Roman"/>
                    <w:highlight w:val="yellow"/>
                  </w:rPr>
                </w:rPrChange>
              </w:rPr>
            </w:pPr>
            <w:ins w:id="167" w:author="александр шлапак" w:date="2022-05-20T17:18:00Z">
              <w:r w:rsidRPr="00C52932">
                <w:rPr>
                  <w:rFonts w:ascii="Times New Roman" w:hAnsi="Times New Roman"/>
                  <w:rPrChange w:id="168" w:author="александр шлапак" w:date="2022-06-02T08:06:00Z">
                    <w:rPr>
                      <w:rFonts w:ascii="Times New Roman" w:hAnsi="Times New Roman"/>
                      <w:highlight w:val="yellow"/>
                    </w:rPr>
                  </w:rPrChange>
                </w:rPr>
                <w:t>8. На основании ПД, получившей положительное заключение экспертизы, разработать рабочую документацию для строительства котельной.</w:t>
              </w:r>
            </w:ins>
          </w:p>
          <w:p w14:paraId="2974FA0A" w14:textId="77777777" w:rsidR="00DB062B" w:rsidRPr="00C52932" w:rsidRDefault="00DB062B" w:rsidP="00DB062B">
            <w:pPr>
              <w:jc w:val="both"/>
              <w:rPr>
                <w:ins w:id="169" w:author="александр шлапак" w:date="2022-05-20T17:18:00Z"/>
                <w:rFonts w:ascii="Times New Roman" w:hAnsi="Times New Roman"/>
              </w:rPr>
            </w:pPr>
            <w:ins w:id="170" w:author="александр шлапак" w:date="2022-05-20T17:18:00Z">
              <w:r w:rsidRPr="00C52932">
                <w:rPr>
                  <w:rFonts w:ascii="Times New Roman" w:hAnsi="Times New Roman"/>
                  <w:rPrChange w:id="171" w:author="александр шлапак" w:date="2022-06-02T08:06:00Z">
                    <w:rPr>
                      <w:rFonts w:ascii="Times New Roman" w:hAnsi="Times New Roman"/>
                      <w:highlight w:val="yellow"/>
                    </w:rPr>
                  </w:rPrChange>
                </w:rPr>
                <w:t>9. Разработать сметную документацию и провести проверку достоверности определения сметной стоимости строительства в государственной экспертизе.</w:t>
              </w:r>
            </w:ins>
          </w:p>
          <w:p w14:paraId="07A912D3" w14:textId="77777777" w:rsidR="00DB062B" w:rsidRPr="00C52932" w:rsidRDefault="00DB062B" w:rsidP="00DB062B">
            <w:pPr>
              <w:jc w:val="both"/>
              <w:rPr>
                <w:ins w:id="172" w:author="александр шлапак" w:date="2022-05-20T17:18:00Z"/>
                <w:rFonts w:ascii="Times New Roman" w:hAnsi="Times New Roman"/>
                <w:lang w:val="x-none"/>
              </w:rPr>
            </w:pPr>
            <w:ins w:id="173" w:author="александр шлапак" w:date="2022-05-20T17:18:00Z">
              <w:r w:rsidRPr="00C52932">
                <w:rPr>
                  <w:rFonts w:ascii="Times New Roman" w:hAnsi="Times New Roman"/>
                </w:rPr>
                <w:t xml:space="preserve">10. Передать Заказчику проектную, рабочую </w:t>
              </w:r>
              <w:r w:rsidRPr="00C52932">
                <w:rPr>
                  <w:rFonts w:ascii="Times New Roman" w:hAnsi="Times New Roman"/>
                  <w:rPrChange w:id="174" w:author="александр шлапак" w:date="2022-06-02T08:06:00Z">
                    <w:rPr>
                      <w:rFonts w:ascii="Times New Roman" w:hAnsi="Times New Roman"/>
                      <w:highlight w:val="yellow"/>
                    </w:rPr>
                  </w:rPrChange>
                </w:rPr>
                <w:t>и сметную документацию.</w:t>
              </w:r>
            </w:ins>
          </w:p>
          <w:p w14:paraId="7C43DD2C" w14:textId="77777777" w:rsidR="00DB062B" w:rsidRPr="00C52932" w:rsidRDefault="00DB062B" w:rsidP="00DB062B">
            <w:pPr>
              <w:jc w:val="both"/>
              <w:rPr>
                <w:ins w:id="175" w:author="александр шлапак" w:date="2022-05-20T17:18:00Z"/>
                <w:rFonts w:ascii="Times New Roman" w:hAnsi="Times New Roman"/>
              </w:rPr>
            </w:pPr>
            <w:ins w:id="176" w:author="александр шлапак" w:date="2022-05-20T17:18:00Z">
              <w:r w:rsidRPr="00C52932">
                <w:rPr>
                  <w:rFonts w:ascii="Times New Roman" w:hAnsi="Times New Roman"/>
                </w:rPr>
                <w:t>11. Разработать проект санитарно-защитной зоны котельной после строительства. Обеспечить прохождение санитарно-эпидемиологической экспертизы проекта в Федеральной службе по надзору в сфере защиты прав потребителей и благополучия человека с получением положительного заключения, либо обеспечить получение заключения Управления Роспотребнадзора по региону строительства об отсутствии необходимости установления санитарно-защитной зоны объекта.</w:t>
              </w:r>
            </w:ins>
          </w:p>
          <w:p w14:paraId="2CA919E4" w14:textId="1805D3B8" w:rsidR="00DB062B" w:rsidRPr="00C52932" w:rsidDel="009A4925" w:rsidRDefault="00DB062B" w:rsidP="00DB062B">
            <w:pPr>
              <w:jc w:val="both"/>
              <w:rPr>
                <w:del w:id="177" w:author="александр шлапак" w:date="2022-05-20T17:18:00Z"/>
                <w:rFonts w:ascii="Times New Roman" w:hAnsi="Times New Roman"/>
              </w:rPr>
            </w:pPr>
            <w:del w:id="178" w:author="александр шлапак" w:date="2022-05-20T17:18:00Z">
              <w:r w:rsidRPr="00C52932" w:rsidDel="009A4925">
                <w:rPr>
                  <w:rFonts w:ascii="Times New Roman" w:hAnsi="Times New Roman"/>
                </w:rPr>
                <w:delText>Осуществить сбор необходимых исходных данных, разрешительной документации, сведений и графических материалов, необходимых для проектирования и производства работ, которые не вошли в состав данных, представленных Заказчиком.</w:delText>
              </w:r>
            </w:del>
          </w:p>
          <w:p w14:paraId="6E531CBD" w14:textId="74DDAB0B" w:rsidR="00DB062B" w:rsidRPr="00C52932" w:rsidDel="009A4925" w:rsidRDefault="00DB062B" w:rsidP="00DB062B">
            <w:pPr>
              <w:jc w:val="both"/>
              <w:rPr>
                <w:del w:id="179" w:author="александр шлапак" w:date="2022-05-20T17:18:00Z"/>
                <w:rFonts w:ascii="Times New Roman" w:hAnsi="Times New Roman"/>
              </w:rPr>
            </w:pPr>
            <w:del w:id="180" w:author="александр шлапак" w:date="2022-05-20T17:18:00Z">
              <w:r w:rsidRPr="00C52932" w:rsidDel="009A4925">
                <w:rPr>
                  <w:rFonts w:ascii="Times New Roman" w:hAnsi="Times New Roman"/>
                </w:rPr>
                <w:delText>До начала проектирования разработать и согласовать с Заказчиком принципиальную тепломеханическую схему с перечнем основного и вспомогательного оборудования, объемно-планировочные и архитектурные решения.</w:delText>
              </w:r>
            </w:del>
          </w:p>
          <w:p w14:paraId="0582617F" w14:textId="17FC4262" w:rsidR="00DB062B" w:rsidRPr="00C52932" w:rsidDel="009A4925" w:rsidRDefault="00DB062B" w:rsidP="00DB062B">
            <w:pPr>
              <w:jc w:val="both"/>
              <w:rPr>
                <w:del w:id="181" w:author="александр шлапак" w:date="2022-05-20T17:18:00Z"/>
                <w:rFonts w:ascii="Times New Roman" w:hAnsi="Times New Roman"/>
              </w:rPr>
            </w:pPr>
            <w:del w:id="182" w:author="александр шлапак" w:date="2022-05-20T17:18:00Z">
              <w:r w:rsidRPr="00C52932" w:rsidDel="009A4925">
                <w:rPr>
                  <w:rFonts w:ascii="Times New Roman" w:hAnsi="Times New Roman"/>
                </w:rPr>
                <w:delText>Разработать проектную, рабочую и сметную документацию для строительства котельной.</w:delText>
              </w:r>
            </w:del>
          </w:p>
          <w:p w14:paraId="75E2E8BA" w14:textId="4D61ADE0" w:rsidR="00DB062B" w:rsidRPr="00C52932" w:rsidDel="009A4925" w:rsidRDefault="00DB062B" w:rsidP="00DB062B">
            <w:pPr>
              <w:jc w:val="both"/>
              <w:rPr>
                <w:del w:id="183" w:author="александр шлапак" w:date="2022-05-20T17:18:00Z"/>
                <w:rFonts w:ascii="Times New Roman" w:hAnsi="Times New Roman"/>
              </w:rPr>
            </w:pPr>
            <w:del w:id="184" w:author="александр шлапак" w:date="2022-05-20T17:18:00Z">
              <w:r w:rsidRPr="00C52932" w:rsidDel="009A4925">
                <w:rPr>
                  <w:rFonts w:ascii="Times New Roman" w:hAnsi="Times New Roman"/>
                </w:rPr>
                <w:delText>Провести государственную экспертизу проектно-сметной документации с получением положительного заключения.</w:delText>
              </w:r>
            </w:del>
          </w:p>
          <w:p w14:paraId="1D070C20" w14:textId="296EC7E7" w:rsidR="00DB062B" w:rsidRPr="00C52932" w:rsidDel="009A4925" w:rsidRDefault="00DB062B" w:rsidP="00DB062B">
            <w:pPr>
              <w:jc w:val="both"/>
              <w:rPr>
                <w:del w:id="185" w:author="александр шлапак" w:date="2022-05-20T17:18:00Z"/>
                <w:rFonts w:ascii="Times New Roman" w:hAnsi="Times New Roman"/>
              </w:rPr>
            </w:pPr>
            <w:del w:id="186" w:author="александр шлапак" w:date="2022-05-20T17:18:00Z">
              <w:r w:rsidRPr="00C52932" w:rsidDel="009A4925">
                <w:rPr>
                  <w:rFonts w:ascii="Times New Roman" w:hAnsi="Times New Roman"/>
                </w:rPr>
                <w:delText>Разработать проект санитарно-защитной зоны котельной после строительства. Обеспечить прохождение санитарно-эпидемиологической экспертизы проекта в Федеральной службе по надзору в сфере защиты прав потребителей и благополучия человека с получением положительного заключения, либо обеспечить получение заключения Управления Роспотребнадзора по региону строительства об отсутствии необходимости установления санитарно-защитной зоны объекта.</w:delText>
              </w:r>
            </w:del>
          </w:p>
          <w:p w14:paraId="3268F879" w14:textId="19F7AF6E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del w:id="187" w:author="александр шлапак" w:date="2022-05-20T17:18:00Z">
              <w:r w:rsidRPr="00C52932" w:rsidDel="009A4925">
                <w:rPr>
                  <w:rFonts w:ascii="Times New Roman" w:hAnsi="Times New Roman"/>
                </w:rPr>
                <w:delText>Передать Заказчику проектную и рабочую документацию.</w:delText>
              </w:r>
            </w:del>
          </w:p>
        </w:tc>
      </w:tr>
      <w:tr w:rsidR="00DB062B" w:rsidRPr="00C52932" w14:paraId="63406A7E" w14:textId="77777777" w:rsidTr="733DDF39">
        <w:trPr>
          <w:trHeight w:val="4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2EB6E" w14:textId="77777777" w:rsidR="00DB062B" w:rsidRPr="00C52932" w:rsidRDefault="00DB062B" w:rsidP="00DB062B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1.22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A299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Исходно-разрешительная</w:t>
            </w:r>
            <w:r w:rsidRPr="00C52932">
              <w:rPr>
                <w:rFonts w:ascii="Times New Roman" w:hAnsi="Times New Roman"/>
                <w:lang w:val="en-US"/>
              </w:rPr>
              <w:t xml:space="preserve"> </w:t>
            </w:r>
            <w:r w:rsidRPr="00C52932">
              <w:rPr>
                <w:rFonts w:ascii="Times New Roman" w:hAnsi="Times New Roman"/>
              </w:rPr>
              <w:t>документация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E40C7" w14:textId="77777777" w:rsidR="00DB062B" w:rsidRPr="00C52932" w:rsidRDefault="00DB062B" w:rsidP="00DB062B">
            <w:pPr>
              <w:jc w:val="both"/>
              <w:rPr>
                <w:ins w:id="188" w:author="александр шлапак" w:date="2022-05-20T17:20:00Z"/>
                <w:rFonts w:ascii="Times New Roman" w:hAnsi="Times New Roman"/>
              </w:rPr>
            </w:pPr>
            <w:ins w:id="189" w:author="александр шлапак" w:date="2022-05-20T17:20:00Z">
              <w:r w:rsidRPr="00C52932">
                <w:rPr>
                  <w:rFonts w:ascii="Times New Roman" w:hAnsi="Times New Roman"/>
                </w:rPr>
                <w:t>Состав исходных данных и материалов должен соответствовать требованиям, предусмотренным Градостроительным кодексом РФ и Постановлением Правительства Российской Федерации от 16.02.2008 г. № 87 «О составе разделов проектной документации и требованиях к их содержанию»:</w:t>
              </w:r>
            </w:ins>
          </w:p>
          <w:p w14:paraId="20A7CEFD" w14:textId="77777777" w:rsidR="00DB062B" w:rsidRPr="00C52932" w:rsidRDefault="00DB062B" w:rsidP="00DB062B">
            <w:pPr>
              <w:numPr>
                <w:ilvl w:val="0"/>
                <w:numId w:val="11"/>
              </w:numPr>
              <w:tabs>
                <w:tab w:val="clear" w:pos="1800"/>
              </w:tabs>
              <w:ind w:left="283" w:hanging="283"/>
              <w:jc w:val="both"/>
              <w:rPr>
                <w:ins w:id="190" w:author="александр шлапак" w:date="2022-05-20T17:20:00Z"/>
                <w:rFonts w:ascii="Times New Roman" w:hAnsi="Times New Roman"/>
              </w:rPr>
            </w:pPr>
            <w:ins w:id="191" w:author="александр шлапак" w:date="2022-05-20T17:20:00Z">
              <w:r w:rsidRPr="00C52932">
                <w:rPr>
                  <w:rFonts w:ascii="Times New Roman" w:hAnsi="Times New Roman"/>
                </w:rPr>
                <w:t xml:space="preserve">Реквизиты документа на основании, которого принято решение о разработке проектной документации – </w:t>
              </w:r>
              <w:r w:rsidRPr="00C52932">
                <w:rPr>
                  <w:rFonts w:ascii="Times New Roman" w:hAnsi="Times New Roman"/>
                  <w:i/>
                </w:rPr>
                <w:t>инвестиционная программа.</w:t>
              </w:r>
            </w:ins>
          </w:p>
          <w:p w14:paraId="60BC7854" w14:textId="77777777" w:rsidR="00DB062B" w:rsidRPr="00C52932" w:rsidRDefault="00DB062B" w:rsidP="00DB062B">
            <w:pPr>
              <w:numPr>
                <w:ilvl w:val="0"/>
                <w:numId w:val="11"/>
              </w:numPr>
              <w:tabs>
                <w:tab w:val="clear" w:pos="1800"/>
              </w:tabs>
              <w:ind w:left="283" w:hanging="283"/>
              <w:jc w:val="both"/>
              <w:rPr>
                <w:ins w:id="192" w:author="александр шлапак" w:date="2022-05-20T17:20:00Z"/>
                <w:rFonts w:ascii="Times New Roman" w:hAnsi="Times New Roman"/>
                <w:rPrChange w:id="193" w:author="александр шлапак" w:date="2022-06-02T08:06:00Z">
                  <w:rPr>
                    <w:ins w:id="194" w:author="александр шлапак" w:date="2022-05-20T17:20:00Z"/>
                    <w:rFonts w:ascii="Times New Roman" w:hAnsi="Times New Roman"/>
                    <w:highlight w:val="yellow"/>
                  </w:rPr>
                </w:rPrChange>
              </w:rPr>
            </w:pPr>
            <w:ins w:id="195" w:author="александр шлапак" w:date="2022-05-20T17:20:00Z">
              <w:r w:rsidRPr="00C52932">
                <w:rPr>
                  <w:rFonts w:ascii="Times New Roman" w:hAnsi="Times New Roman"/>
                  <w:rPrChange w:id="196" w:author="александр шлапак" w:date="2022-06-02T08:06:00Z">
                    <w:rPr>
                      <w:rFonts w:ascii="Times New Roman" w:hAnsi="Times New Roman"/>
                      <w:highlight w:val="yellow"/>
                    </w:rPr>
                  </w:rPrChange>
                </w:rPr>
                <w:lastRenderedPageBreak/>
                <w:t xml:space="preserve">Актуализированная и утвержденная схема теплоснабжения </w:t>
              </w:r>
              <w:proofErr w:type="spellStart"/>
              <w:r w:rsidRPr="00C52932">
                <w:rPr>
                  <w:rFonts w:ascii="Times New Roman" w:hAnsi="Times New Roman"/>
                  <w:rPrChange w:id="197" w:author="александр шлапак" w:date="2022-06-02T08:06:00Z">
                    <w:rPr>
                      <w:rFonts w:ascii="Times New Roman" w:hAnsi="Times New Roman"/>
                      <w:highlight w:val="yellow"/>
                    </w:rPr>
                  </w:rPrChange>
                </w:rPr>
                <w:t>г.о</w:t>
              </w:r>
              <w:proofErr w:type="spellEnd"/>
              <w:r w:rsidRPr="00C52932">
                <w:rPr>
                  <w:rFonts w:ascii="Times New Roman" w:hAnsi="Times New Roman"/>
                  <w:rPrChange w:id="198" w:author="александр шлапак" w:date="2022-06-02T08:06:00Z">
                    <w:rPr>
                      <w:rFonts w:ascii="Times New Roman" w:hAnsi="Times New Roman"/>
                      <w:highlight w:val="yellow"/>
                    </w:rPr>
                  </w:rPrChange>
                </w:rPr>
                <w:t>. Воскресенск;</w:t>
              </w:r>
            </w:ins>
          </w:p>
          <w:p w14:paraId="3961261A" w14:textId="77777777" w:rsidR="00DB062B" w:rsidRPr="00C52932" w:rsidRDefault="00DB062B" w:rsidP="00DB062B">
            <w:pPr>
              <w:numPr>
                <w:ilvl w:val="0"/>
                <w:numId w:val="11"/>
              </w:numPr>
              <w:tabs>
                <w:tab w:val="clear" w:pos="1800"/>
              </w:tabs>
              <w:ind w:left="283" w:hanging="283"/>
              <w:jc w:val="both"/>
              <w:rPr>
                <w:ins w:id="199" w:author="александр шлапак" w:date="2022-05-20T17:20:00Z"/>
                <w:rFonts w:ascii="Times New Roman" w:hAnsi="Times New Roman"/>
              </w:rPr>
            </w:pPr>
            <w:ins w:id="200" w:author="александр шлапак" w:date="2022-05-20T17:20:00Z">
              <w:r w:rsidRPr="00C52932">
                <w:rPr>
                  <w:rFonts w:ascii="Times New Roman" w:hAnsi="Times New Roman"/>
                </w:rPr>
                <w:t>Исходные данные и условия для подготовки проектной документации:</w:t>
              </w:r>
            </w:ins>
          </w:p>
          <w:p w14:paraId="5EFF8963" w14:textId="77777777" w:rsidR="00DB062B" w:rsidRPr="00C52932" w:rsidRDefault="00DB062B" w:rsidP="00DB062B">
            <w:pPr>
              <w:pStyle w:val="3"/>
              <w:numPr>
                <w:ilvl w:val="0"/>
                <w:numId w:val="22"/>
              </w:numPr>
              <w:tabs>
                <w:tab w:val="left" w:pos="606"/>
              </w:tabs>
              <w:ind w:left="283" w:firstLine="0"/>
              <w:jc w:val="both"/>
              <w:rPr>
                <w:ins w:id="201" w:author="александр шлапак" w:date="2022-05-20T17:20:00Z"/>
                <w:rFonts w:ascii="Times New Roman" w:hAnsi="Times New Roman"/>
              </w:rPr>
            </w:pPr>
            <w:ins w:id="202" w:author="александр шлапак" w:date="2022-05-20T17:20:00Z">
              <w:r w:rsidRPr="00C52932">
                <w:rPr>
                  <w:rFonts w:ascii="Times New Roman" w:hAnsi="Times New Roman"/>
                </w:rPr>
                <w:t>правоустанавливающие документы на земельный участок;</w:t>
              </w:r>
            </w:ins>
          </w:p>
          <w:p w14:paraId="0C4681EB" w14:textId="77777777" w:rsidR="00DB062B" w:rsidRPr="00C52932" w:rsidRDefault="00DB062B" w:rsidP="00DB062B">
            <w:pPr>
              <w:pStyle w:val="3"/>
              <w:numPr>
                <w:ilvl w:val="0"/>
                <w:numId w:val="22"/>
              </w:numPr>
              <w:tabs>
                <w:tab w:val="left" w:pos="606"/>
              </w:tabs>
              <w:ind w:left="283" w:firstLine="0"/>
              <w:jc w:val="both"/>
              <w:rPr>
                <w:ins w:id="203" w:author="александр шлапак" w:date="2022-05-20T17:20:00Z"/>
                <w:rFonts w:ascii="Times New Roman" w:hAnsi="Times New Roman"/>
              </w:rPr>
            </w:pPr>
            <w:ins w:id="204" w:author="александр шлапак" w:date="2022-05-20T17:20:00Z">
              <w:r w:rsidRPr="00C52932">
                <w:rPr>
                  <w:rFonts w:ascii="Times New Roman" w:hAnsi="Times New Roman"/>
                </w:rPr>
                <w:t>утвержденный и зарегистрированный в установленном порядке градостроительный план земельного участка (ГПЗУ) предоставленного для размещения объекта капитального строительства с актом выбора земельного участка.</w:t>
              </w:r>
            </w:ins>
          </w:p>
          <w:p w14:paraId="07F2DDE1" w14:textId="77777777" w:rsidR="00DB062B" w:rsidRPr="00C52932" w:rsidRDefault="00DB062B" w:rsidP="00DB062B">
            <w:pPr>
              <w:numPr>
                <w:ilvl w:val="0"/>
                <w:numId w:val="11"/>
              </w:numPr>
              <w:tabs>
                <w:tab w:val="clear" w:pos="1800"/>
              </w:tabs>
              <w:ind w:left="283" w:hanging="283"/>
              <w:jc w:val="both"/>
              <w:rPr>
                <w:ins w:id="205" w:author="александр шлапак" w:date="2022-05-20T17:20:00Z"/>
                <w:rFonts w:ascii="Times New Roman" w:hAnsi="Times New Roman"/>
                <w:rPrChange w:id="206" w:author="александр шлапак" w:date="2022-06-02T08:06:00Z">
                  <w:rPr>
                    <w:ins w:id="207" w:author="александр шлапак" w:date="2022-05-20T17:20:00Z"/>
                    <w:rFonts w:ascii="Times New Roman" w:hAnsi="Times New Roman"/>
                    <w:highlight w:val="yellow"/>
                  </w:rPr>
                </w:rPrChange>
              </w:rPr>
            </w:pPr>
            <w:ins w:id="208" w:author="александр шлапак" w:date="2022-05-20T17:20:00Z">
              <w:r w:rsidRPr="00C52932">
                <w:rPr>
                  <w:rFonts w:ascii="Times New Roman" w:hAnsi="Times New Roman"/>
                  <w:rPrChange w:id="209" w:author="александр шлапак" w:date="2022-06-02T08:06:00Z">
                    <w:rPr>
                      <w:rFonts w:ascii="Times New Roman" w:hAnsi="Times New Roman"/>
                      <w:highlight w:val="yellow"/>
                    </w:rPr>
                  </w:rPrChange>
                </w:rPr>
                <w:t>Утвержденные тепловые нагрузки абонентов.</w:t>
              </w:r>
            </w:ins>
          </w:p>
          <w:p w14:paraId="0B36BB7C" w14:textId="77777777" w:rsidR="00DB062B" w:rsidRPr="00C52932" w:rsidRDefault="00DB062B" w:rsidP="00DB062B">
            <w:pPr>
              <w:numPr>
                <w:ilvl w:val="0"/>
                <w:numId w:val="11"/>
              </w:numPr>
              <w:tabs>
                <w:tab w:val="clear" w:pos="1800"/>
              </w:tabs>
              <w:ind w:left="283" w:hanging="283"/>
              <w:jc w:val="both"/>
              <w:rPr>
                <w:ins w:id="210" w:author="александр шлапак" w:date="2022-05-20T17:20:00Z"/>
                <w:rFonts w:ascii="Times New Roman" w:hAnsi="Times New Roman"/>
              </w:rPr>
            </w:pPr>
            <w:proofErr w:type="gramStart"/>
            <w:ins w:id="211" w:author="александр шлапак" w:date="2022-05-20T17:20:00Z">
              <w:r w:rsidRPr="00C52932">
                <w:rPr>
                  <w:rFonts w:ascii="Times New Roman" w:hAnsi="Times New Roman"/>
                </w:rPr>
                <w:t>Анализ исходной воды</w:t>
              </w:r>
              <w:proofErr w:type="gramEnd"/>
              <w:r w:rsidRPr="00C52932">
                <w:rPr>
                  <w:rFonts w:ascii="Times New Roman" w:hAnsi="Times New Roman"/>
                </w:rPr>
                <w:t xml:space="preserve"> используемой для водоподготовки.</w:t>
              </w:r>
            </w:ins>
          </w:p>
          <w:p w14:paraId="4DC3471B" w14:textId="77777777" w:rsidR="00DB062B" w:rsidRPr="00C52932" w:rsidRDefault="00DB062B" w:rsidP="00DB062B">
            <w:pPr>
              <w:numPr>
                <w:ilvl w:val="0"/>
                <w:numId w:val="11"/>
              </w:numPr>
              <w:tabs>
                <w:tab w:val="clear" w:pos="1800"/>
              </w:tabs>
              <w:ind w:left="283" w:hanging="283"/>
              <w:jc w:val="both"/>
              <w:rPr>
                <w:ins w:id="212" w:author="александр шлапак" w:date="2022-05-20T17:20:00Z"/>
                <w:rFonts w:ascii="Times New Roman" w:hAnsi="Times New Roman"/>
              </w:rPr>
            </w:pPr>
            <w:ins w:id="213" w:author="александр шлапак" w:date="2022-05-20T17:20:00Z">
              <w:r w:rsidRPr="00C52932">
                <w:rPr>
                  <w:rFonts w:ascii="Times New Roman" w:hAnsi="Times New Roman"/>
                </w:rPr>
                <w:t>Технические условия на присоединение к действующим сетям водопровода (с указанием диаметра, материала труб существующей сети водопровода, глубины его заложения и располагаемого напора в точки присоединения).</w:t>
              </w:r>
            </w:ins>
          </w:p>
          <w:p w14:paraId="578BC673" w14:textId="77777777" w:rsidR="00DB062B" w:rsidRPr="00C52932" w:rsidRDefault="00DB062B" w:rsidP="00DB062B">
            <w:pPr>
              <w:numPr>
                <w:ilvl w:val="0"/>
                <w:numId w:val="11"/>
              </w:numPr>
              <w:tabs>
                <w:tab w:val="clear" w:pos="1800"/>
              </w:tabs>
              <w:ind w:left="283" w:hanging="283"/>
              <w:jc w:val="both"/>
              <w:rPr>
                <w:ins w:id="214" w:author="александр шлапак" w:date="2022-05-20T17:20:00Z"/>
                <w:rFonts w:ascii="Times New Roman" w:hAnsi="Times New Roman"/>
              </w:rPr>
            </w:pPr>
            <w:ins w:id="215" w:author="александр шлапак" w:date="2022-05-20T17:20:00Z">
              <w:r w:rsidRPr="00C52932">
                <w:rPr>
                  <w:rFonts w:ascii="Times New Roman" w:hAnsi="Times New Roman"/>
                </w:rPr>
                <w:t>Технические условия на присоединение к действующим (проектируемым) сетям хозяйственно-бытовой/ ливневой канализации (с указанием сведений по существующим сетям канализации в точке подсоединения).</w:t>
              </w:r>
            </w:ins>
          </w:p>
          <w:p w14:paraId="28491C58" w14:textId="77777777" w:rsidR="00DB062B" w:rsidRPr="00C52932" w:rsidRDefault="00DB062B" w:rsidP="00DB062B">
            <w:pPr>
              <w:numPr>
                <w:ilvl w:val="0"/>
                <w:numId w:val="11"/>
              </w:numPr>
              <w:tabs>
                <w:tab w:val="clear" w:pos="1800"/>
              </w:tabs>
              <w:ind w:left="283" w:hanging="283"/>
              <w:jc w:val="both"/>
              <w:rPr>
                <w:ins w:id="216" w:author="александр шлапак" w:date="2022-05-20T17:20:00Z"/>
                <w:rFonts w:ascii="Times New Roman" w:hAnsi="Times New Roman"/>
              </w:rPr>
            </w:pPr>
            <w:ins w:id="217" w:author="александр шлапак" w:date="2022-05-20T17:20:00Z">
              <w:r w:rsidRPr="00C52932">
                <w:rPr>
                  <w:rFonts w:ascii="Times New Roman" w:hAnsi="Times New Roman"/>
                </w:rPr>
                <w:t xml:space="preserve">Технические условия на электроснабжение, на основании расчета </w:t>
              </w:r>
              <w:proofErr w:type="gramStart"/>
              <w:r w:rsidRPr="00C52932">
                <w:rPr>
                  <w:rFonts w:ascii="Times New Roman" w:hAnsi="Times New Roman"/>
                </w:rPr>
                <w:t>потребности</w:t>
              </w:r>
              <w:proofErr w:type="gramEnd"/>
              <w:r w:rsidRPr="00C52932">
                <w:rPr>
                  <w:rFonts w:ascii="Times New Roman" w:hAnsi="Times New Roman"/>
                </w:rPr>
                <w:t xml:space="preserve"> разработанного Проектировщиком котельной.</w:t>
              </w:r>
            </w:ins>
          </w:p>
          <w:p w14:paraId="17D12B65" w14:textId="77777777" w:rsidR="00DB062B" w:rsidRPr="00C52932" w:rsidRDefault="00DB062B" w:rsidP="00DB062B">
            <w:pPr>
              <w:numPr>
                <w:ilvl w:val="0"/>
                <w:numId w:val="11"/>
              </w:numPr>
              <w:tabs>
                <w:tab w:val="clear" w:pos="1800"/>
              </w:tabs>
              <w:ind w:left="283" w:hanging="283"/>
              <w:jc w:val="both"/>
              <w:rPr>
                <w:ins w:id="218" w:author="александр шлапак" w:date="2022-05-20T17:20:00Z"/>
                <w:rFonts w:ascii="Times New Roman" w:hAnsi="Times New Roman"/>
              </w:rPr>
            </w:pPr>
            <w:ins w:id="219" w:author="александр шлапак" w:date="2022-05-20T17:20:00Z">
              <w:r w:rsidRPr="00C52932">
                <w:rPr>
                  <w:rFonts w:ascii="Times New Roman" w:hAnsi="Times New Roman"/>
                </w:rPr>
                <w:t>Технические условия на присоединение к действующим сетям газа от эксплуатирующей организации (с указанием параметров газа в точке присоединения).</w:t>
              </w:r>
            </w:ins>
          </w:p>
          <w:p w14:paraId="4E7A89D9" w14:textId="77777777" w:rsidR="00DB062B" w:rsidRPr="00C52932" w:rsidRDefault="00DB062B" w:rsidP="00DB062B">
            <w:pPr>
              <w:numPr>
                <w:ilvl w:val="0"/>
                <w:numId w:val="11"/>
              </w:numPr>
              <w:tabs>
                <w:tab w:val="clear" w:pos="1800"/>
              </w:tabs>
              <w:ind w:left="283" w:hanging="283"/>
              <w:jc w:val="both"/>
              <w:rPr>
                <w:ins w:id="220" w:author="александр шлапак" w:date="2022-05-20T17:20:00Z"/>
                <w:rFonts w:ascii="Times New Roman" w:hAnsi="Times New Roman"/>
              </w:rPr>
            </w:pPr>
            <w:ins w:id="221" w:author="александр шлапак" w:date="2022-05-20T17:20:00Z">
              <w:r w:rsidRPr="00C52932">
                <w:rPr>
                  <w:rFonts w:ascii="Times New Roman" w:hAnsi="Times New Roman"/>
                </w:rPr>
                <w:t>Технические условия на связь: телефонизация/ радиофикация/ диспетчеризация/ ТВ.</w:t>
              </w:r>
            </w:ins>
          </w:p>
          <w:p w14:paraId="4E072099" w14:textId="77777777" w:rsidR="00DB062B" w:rsidRPr="00C52932" w:rsidRDefault="00DB062B" w:rsidP="00DB062B">
            <w:pPr>
              <w:numPr>
                <w:ilvl w:val="0"/>
                <w:numId w:val="11"/>
              </w:numPr>
              <w:tabs>
                <w:tab w:val="clear" w:pos="1800"/>
              </w:tabs>
              <w:ind w:left="283" w:hanging="283"/>
              <w:jc w:val="both"/>
              <w:rPr>
                <w:ins w:id="222" w:author="александр шлапак" w:date="2022-05-20T17:20:00Z"/>
                <w:rFonts w:ascii="Times New Roman" w:hAnsi="Times New Roman"/>
              </w:rPr>
            </w:pPr>
            <w:ins w:id="223" w:author="александр шлапак" w:date="2022-05-20T17:20:00Z">
              <w:r w:rsidRPr="00C52932">
                <w:rPr>
                  <w:rFonts w:ascii="Times New Roman" w:hAnsi="Times New Roman"/>
                </w:rPr>
                <w:t>Справка от территориального управления Федеральной службы России по гидрометеорологии и мониторингу окружающей среды по региону строительства о фоновых концентрациях загрязняющих веществ в районе строительства;</w:t>
              </w:r>
            </w:ins>
          </w:p>
          <w:p w14:paraId="027A7476" w14:textId="77777777" w:rsidR="00DB062B" w:rsidRPr="00C52932" w:rsidRDefault="00DB062B" w:rsidP="00DB062B">
            <w:pPr>
              <w:numPr>
                <w:ilvl w:val="0"/>
                <w:numId w:val="11"/>
              </w:numPr>
              <w:tabs>
                <w:tab w:val="clear" w:pos="1800"/>
              </w:tabs>
              <w:ind w:left="283" w:hanging="283"/>
              <w:jc w:val="both"/>
              <w:rPr>
                <w:ins w:id="224" w:author="александр шлапак" w:date="2022-05-20T17:20:00Z"/>
                <w:rFonts w:ascii="Times New Roman" w:hAnsi="Times New Roman"/>
              </w:rPr>
            </w:pPr>
            <w:ins w:id="225" w:author="александр шлапак" w:date="2022-05-20T17:20:00Z">
              <w:r w:rsidRPr="00C52932">
                <w:rPr>
                  <w:rFonts w:ascii="Times New Roman" w:hAnsi="Times New Roman"/>
                </w:rPr>
                <w:t xml:space="preserve"> Технические требования на проектирование раздела «Перечень мероприятий по гражданской обороне, мероприятий по предупреждению чрезвычайных ситуаций природного и техногенного характера».</w:t>
              </w:r>
            </w:ins>
          </w:p>
          <w:p w14:paraId="2ED29568" w14:textId="77777777" w:rsidR="00DB062B" w:rsidRPr="00C52932" w:rsidRDefault="00DB062B" w:rsidP="00DB062B">
            <w:pPr>
              <w:numPr>
                <w:ilvl w:val="0"/>
                <w:numId w:val="11"/>
              </w:numPr>
              <w:tabs>
                <w:tab w:val="clear" w:pos="1800"/>
              </w:tabs>
              <w:ind w:left="283" w:hanging="283"/>
              <w:jc w:val="both"/>
              <w:rPr>
                <w:ins w:id="226" w:author="александр шлапак" w:date="2022-05-20T17:20:00Z"/>
                <w:rFonts w:ascii="Times New Roman" w:hAnsi="Times New Roman"/>
              </w:rPr>
            </w:pPr>
            <w:ins w:id="227" w:author="александр шлапак" w:date="2022-05-20T17:20:00Z">
              <w:r w:rsidRPr="00C52932">
                <w:rPr>
                  <w:rFonts w:ascii="Times New Roman" w:hAnsi="Times New Roman"/>
                </w:rPr>
                <w:t xml:space="preserve"> Разрешение на вырубку зеленых насаждений (при необходимости).</w:t>
              </w:r>
            </w:ins>
          </w:p>
          <w:p w14:paraId="7EA07B34" w14:textId="0EC9240C" w:rsidR="00DB062B" w:rsidRPr="00C52932" w:rsidDel="00DB062B" w:rsidRDefault="00DB062B" w:rsidP="00DB062B">
            <w:pPr>
              <w:jc w:val="both"/>
              <w:rPr>
                <w:del w:id="228" w:author="александр шлапак" w:date="2022-05-20T17:20:00Z"/>
                <w:rFonts w:ascii="Times New Roman" w:hAnsi="Times New Roman"/>
              </w:rPr>
            </w:pPr>
            <w:del w:id="229" w:author="александр шлапак" w:date="2022-05-20T17:20:00Z">
              <w:r w:rsidRPr="00C52932" w:rsidDel="00DB062B">
                <w:rPr>
                  <w:rFonts w:ascii="Times New Roman" w:hAnsi="Times New Roman"/>
                </w:rPr>
                <w:delText>Состав исходных данных и материалов должен соответствовать требованиям, предусмотренным Градостроительным кодексом РФ и Постановлением Правительства Российской Федерации от 16.02.2008 г. № 87 «О составе разделов проектной документации и требованиях к их содержанию»:</w:delText>
              </w:r>
            </w:del>
          </w:p>
          <w:p w14:paraId="6DA37FDC" w14:textId="393B0E32" w:rsidR="00DB062B" w:rsidRPr="00C52932" w:rsidDel="00DB062B" w:rsidRDefault="00DB062B" w:rsidP="00DB062B">
            <w:pPr>
              <w:numPr>
                <w:ilvl w:val="0"/>
                <w:numId w:val="11"/>
              </w:numPr>
              <w:tabs>
                <w:tab w:val="clear" w:pos="1800"/>
              </w:tabs>
              <w:ind w:left="283" w:hanging="283"/>
              <w:jc w:val="both"/>
              <w:rPr>
                <w:del w:id="230" w:author="александр шлапак" w:date="2022-05-20T17:20:00Z"/>
                <w:rFonts w:ascii="Times New Roman" w:hAnsi="Times New Roman"/>
              </w:rPr>
            </w:pPr>
            <w:del w:id="231" w:author="александр шлапак" w:date="2022-05-20T17:20:00Z">
              <w:r w:rsidRPr="00C52932" w:rsidDel="00DB062B">
                <w:rPr>
                  <w:rFonts w:ascii="Times New Roman" w:hAnsi="Times New Roman"/>
                </w:rPr>
                <w:delText xml:space="preserve">Реквизиты документа на основании, которого принято решение о разработке проектной документации – </w:delText>
              </w:r>
              <w:r w:rsidRPr="00C52932" w:rsidDel="00DB062B">
                <w:rPr>
                  <w:rFonts w:ascii="Times New Roman" w:hAnsi="Times New Roman"/>
                  <w:i/>
                </w:rPr>
                <w:delText>инвестиционная программа.</w:delText>
              </w:r>
            </w:del>
          </w:p>
          <w:p w14:paraId="346D126F" w14:textId="0487C2B9" w:rsidR="00DB062B" w:rsidRPr="00C52932" w:rsidDel="00DB062B" w:rsidRDefault="00DB062B" w:rsidP="00DB062B">
            <w:pPr>
              <w:numPr>
                <w:ilvl w:val="0"/>
                <w:numId w:val="11"/>
              </w:numPr>
              <w:tabs>
                <w:tab w:val="clear" w:pos="1800"/>
              </w:tabs>
              <w:ind w:left="283" w:hanging="283"/>
              <w:jc w:val="both"/>
              <w:rPr>
                <w:del w:id="232" w:author="александр шлапак" w:date="2022-05-20T17:20:00Z"/>
                <w:rFonts w:ascii="Times New Roman" w:hAnsi="Times New Roman"/>
              </w:rPr>
            </w:pPr>
            <w:del w:id="233" w:author="александр шлапак" w:date="2022-05-20T17:20:00Z">
              <w:r w:rsidRPr="00C52932" w:rsidDel="00DB062B">
                <w:rPr>
                  <w:rFonts w:ascii="Times New Roman" w:hAnsi="Times New Roman"/>
                </w:rPr>
                <w:delText>Исходные данные и условия для подготовки проектной документации:</w:delText>
              </w:r>
            </w:del>
          </w:p>
          <w:p w14:paraId="5768FB5F" w14:textId="0264B39C" w:rsidR="00DB062B" w:rsidRPr="00C52932" w:rsidDel="00DB062B" w:rsidRDefault="00DB062B" w:rsidP="00DB062B">
            <w:pPr>
              <w:pStyle w:val="ListParagraph1"/>
              <w:numPr>
                <w:ilvl w:val="0"/>
                <w:numId w:val="22"/>
              </w:numPr>
              <w:tabs>
                <w:tab w:val="left" w:pos="606"/>
              </w:tabs>
              <w:ind w:left="283" w:firstLine="0"/>
              <w:jc w:val="both"/>
              <w:rPr>
                <w:del w:id="234" w:author="александр шлапак" w:date="2022-05-20T17:20:00Z"/>
                <w:rFonts w:ascii="Times New Roman" w:hAnsi="Times New Roman"/>
              </w:rPr>
            </w:pPr>
            <w:del w:id="235" w:author="александр шлапак" w:date="2022-05-20T17:20:00Z">
              <w:r w:rsidRPr="00C52932" w:rsidDel="00DB062B">
                <w:rPr>
                  <w:rFonts w:ascii="Times New Roman" w:hAnsi="Times New Roman"/>
                </w:rPr>
                <w:delText>правоустанавливающие документы на земельный участок;</w:delText>
              </w:r>
            </w:del>
          </w:p>
          <w:p w14:paraId="71805D8D" w14:textId="416551EA" w:rsidR="00DB062B" w:rsidRPr="00C52932" w:rsidDel="00DB062B" w:rsidRDefault="00DB062B" w:rsidP="00DB062B">
            <w:pPr>
              <w:pStyle w:val="ListParagraph1"/>
              <w:numPr>
                <w:ilvl w:val="0"/>
                <w:numId w:val="22"/>
              </w:numPr>
              <w:tabs>
                <w:tab w:val="left" w:pos="606"/>
              </w:tabs>
              <w:ind w:left="283" w:firstLine="0"/>
              <w:jc w:val="both"/>
              <w:rPr>
                <w:del w:id="236" w:author="александр шлапак" w:date="2022-05-20T17:20:00Z"/>
                <w:rFonts w:ascii="Times New Roman" w:hAnsi="Times New Roman"/>
              </w:rPr>
            </w:pPr>
            <w:del w:id="237" w:author="александр шлапак" w:date="2022-05-20T17:20:00Z">
              <w:r w:rsidRPr="00C52932" w:rsidDel="00DB062B">
                <w:rPr>
                  <w:rFonts w:ascii="Times New Roman" w:hAnsi="Times New Roman"/>
                </w:rPr>
                <w:delText>утвержденный и зарегистрированный в установленном порядке градостроительный план земельного участка (ГПЗУ) предоставленного для размещения объекта капитального строительства с актом выбора земельного участка.</w:delText>
              </w:r>
            </w:del>
          </w:p>
          <w:p w14:paraId="6491D598" w14:textId="1BAA94E4" w:rsidR="00DB062B" w:rsidRPr="00C52932" w:rsidDel="00DB062B" w:rsidRDefault="00DB062B" w:rsidP="00DB062B">
            <w:pPr>
              <w:numPr>
                <w:ilvl w:val="0"/>
                <w:numId w:val="11"/>
              </w:numPr>
              <w:tabs>
                <w:tab w:val="clear" w:pos="1800"/>
              </w:tabs>
              <w:ind w:left="283" w:hanging="283"/>
              <w:jc w:val="both"/>
              <w:rPr>
                <w:del w:id="238" w:author="александр шлапак" w:date="2022-05-20T17:20:00Z"/>
                <w:rFonts w:ascii="Times New Roman" w:hAnsi="Times New Roman"/>
              </w:rPr>
            </w:pPr>
            <w:del w:id="239" w:author="александр шлапак" w:date="2022-05-20T17:20:00Z">
              <w:r w:rsidRPr="00C52932" w:rsidDel="00DB062B">
                <w:rPr>
                  <w:rFonts w:ascii="Times New Roman" w:hAnsi="Times New Roman"/>
                </w:rPr>
                <w:delText>Анализ исходной воды используемой для водоподготовки.</w:delText>
              </w:r>
            </w:del>
          </w:p>
          <w:p w14:paraId="49BC0D4C" w14:textId="06000818" w:rsidR="00DB062B" w:rsidRPr="00C52932" w:rsidDel="00DB062B" w:rsidRDefault="00DB062B" w:rsidP="00DB062B">
            <w:pPr>
              <w:numPr>
                <w:ilvl w:val="0"/>
                <w:numId w:val="11"/>
              </w:numPr>
              <w:tabs>
                <w:tab w:val="clear" w:pos="1800"/>
              </w:tabs>
              <w:ind w:left="283" w:hanging="283"/>
              <w:jc w:val="both"/>
              <w:rPr>
                <w:del w:id="240" w:author="александр шлапак" w:date="2022-05-20T17:20:00Z"/>
                <w:rFonts w:ascii="Times New Roman" w:hAnsi="Times New Roman"/>
              </w:rPr>
            </w:pPr>
            <w:del w:id="241" w:author="александр шлапак" w:date="2022-05-20T17:20:00Z">
              <w:r w:rsidRPr="00C52932" w:rsidDel="00DB062B">
                <w:rPr>
                  <w:rFonts w:ascii="Times New Roman" w:hAnsi="Times New Roman"/>
                </w:rPr>
                <w:delText>Технические условия на присоединение к действующим сетям водопровода (с указанием диаметра, материала труб существующей сети водопровода, глубины его заложения и располагаемого напора в точки присоединения).</w:delText>
              </w:r>
            </w:del>
          </w:p>
          <w:p w14:paraId="4E56F7B9" w14:textId="6425C133" w:rsidR="00DB062B" w:rsidRPr="00C52932" w:rsidDel="00DB062B" w:rsidRDefault="00DB062B" w:rsidP="00DB062B">
            <w:pPr>
              <w:numPr>
                <w:ilvl w:val="0"/>
                <w:numId w:val="11"/>
              </w:numPr>
              <w:tabs>
                <w:tab w:val="clear" w:pos="1800"/>
              </w:tabs>
              <w:ind w:left="283" w:hanging="283"/>
              <w:jc w:val="both"/>
              <w:rPr>
                <w:del w:id="242" w:author="александр шлапак" w:date="2022-05-20T17:20:00Z"/>
                <w:rFonts w:ascii="Times New Roman" w:hAnsi="Times New Roman"/>
              </w:rPr>
            </w:pPr>
            <w:del w:id="243" w:author="александр шлапак" w:date="2022-05-20T17:20:00Z">
              <w:r w:rsidRPr="00C52932" w:rsidDel="00DB062B">
                <w:rPr>
                  <w:rFonts w:ascii="Times New Roman" w:hAnsi="Times New Roman"/>
                </w:rPr>
                <w:delText>Технические условия на присоединение к действующим (проектируемым) сетям хозяйственно-бытовой/ ливневой канализации (с указанием сведений по существующим сетям канализации в точке подсоединения).</w:delText>
              </w:r>
            </w:del>
          </w:p>
          <w:p w14:paraId="796A493F" w14:textId="1EF795F7" w:rsidR="00DB062B" w:rsidRPr="00C52932" w:rsidDel="00DB062B" w:rsidRDefault="00DB062B" w:rsidP="00DB062B">
            <w:pPr>
              <w:numPr>
                <w:ilvl w:val="0"/>
                <w:numId w:val="11"/>
              </w:numPr>
              <w:tabs>
                <w:tab w:val="clear" w:pos="1800"/>
              </w:tabs>
              <w:ind w:left="283" w:hanging="283"/>
              <w:jc w:val="both"/>
              <w:rPr>
                <w:del w:id="244" w:author="александр шлапак" w:date="2022-05-20T17:20:00Z"/>
                <w:rFonts w:ascii="Times New Roman" w:hAnsi="Times New Roman"/>
              </w:rPr>
            </w:pPr>
            <w:del w:id="245" w:author="александр шлапак" w:date="2022-05-20T17:20:00Z">
              <w:r w:rsidRPr="00C52932" w:rsidDel="00DB062B">
                <w:rPr>
                  <w:rFonts w:ascii="Times New Roman" w:hAnsi="Times New Roman"/>
                </w:rPr>
                <w:delText>Технические условия на электроснабжение, на основании расчета потребности разработанного Проектировщиком котельной.</w:delText>
              </w:r>
            </w:del>
          </w:p>
          <w:p w14:paraId="7D88FC4E" w14:textId="2384FCFB" w:rsidR="00DB062B" w:rsidRPr="00C52932" w:rsidDel="00DB062B" w:rsidRDefault="00DB062B" w:rsidP="00DB062B">
            <w:pPr>
              <w:numPr>
                <w:ilvl w:val="0"/>
                <w:numId w:val="11"/>
              </w:numPr>
              <w:tabs>
                <w:tab w:val="clear" w:pos="1800"/>
              </w:tabs>
              <w:ind w:left="283" w:hanging="283"/>
              <w:jc w:val="both"/>
              <w:rPr>
                <w:del w:id="246" w:author="александр шлапак" w:date="2022-05-20T17:20:00Z"/>
                <w:rFonts w:ascii="Times New Roman" w:hAnsi="Times New Roman"/>
              </w:rPr>
            </w:pPr>
            <w:del w:id="247" w:author="александр шлапак" w:date="2022-05-20T17:20:00Z">
              <w:r w:rsidRPr="00C52932" w:rsidDel="00DB062B">
                <w:rPr>
                  <w:rFonts w:ascii="Times New Roman" w:hAnsi="Times New Roman"/>
                </w:rPr>
                <w:delText>Технические условия на присоединение к действующим сетям газа от эксплуатирующей организации (с указанием параметров газа в точке присоединения).</w:delText>
              </w:r>
            </w:del>
          </w:p>
          <w:p w14:paraId="0B443772" w14:textId="0BC599EC" w:rsidR="00DB062B" w:rsidRPr="00C52932" w:rsidDel="00DB062B" w:rsidRDefault="00DB062B" w:rsidP="00DB062B">
            <w:pPr>
              <w:numPr>
                <w:ilvl w:val="0"/>
                <w:numId w:val="11"/>
              </w:numPr>
              <w:tabs>
                <w:tab w:val="clear" w:pos="1800"/>
              </w:tabs>
              <w:ind w:left="283" w:hanging="283"/>
              <w:jc w:val="both"/>
              <w:rPr>
                <w:del w:id="248" w:author="александр шлапак" w:date="2022-05-20T17:20:00Z"/>
                <w:rFonts w:ascii="Times New Roman" w:hAnsi="Times New Roman"/>
              </w:rPr>
            </w:pPr>
            <w:del w:id="249" w:author="александр шлапак" w:date="2022-05-20T17:20:00Z">
              <w:r w:rsidRPr="00C52932" w:rsidDel="00DB062B">
                <w:rPr>
                  <w:rFonts w:ascii="Times New Roman" w:hAnsi="Times New Roman"/>
                </w:rPr>
                <w:delText>Технические условия на связь: телефонизация/ радиофикация/ диспетчеризация/ ТВ.</w:delText>
              </w:r>
            </w:del>
          </w:p>
          <w:p w14:paraId="530FD4AC" w14:textId="2C4C4E92" w:rsidR="00DB062B" w:rsidRPr="00C52932" w:rsidDel="00DB062B" w:rsidRDefault="00DB062B" w:rsidP="00DB062B">
            <w:pPr>
              <w:numPr>
                <w:ilvl w:val="0"/>
                <w:numId w:val="11"/>
              </w:numPr>
              <w:tabs>
                <w:tab w:val="clear" w:pos="1800"/>
              </w:tabs>
              <w:ind w:left="283" w:hanging="283"/>
              <w:jc w:val="both"/>
              <w:rPr>
                <w:del w:id="250" w:author="александр шлапак" w:date="2022-05-20T17:20:00Z"/>
                <w:rFonts w:ascii="Times New Roman" w:hAnsi="Times New Roman"/>
              </w:rPr>
            </w:pPr>
            <w:del w:id="251" w:author="александр шлапак" w:date="2022-05-20T17:20:00Z">
              <w:r w:rsidRPr="00C52932" w:rsidDel="00DB062B">
                <w:rPr>
                  <w:rFonts w:ascii="Times New Roman" w:hAnsi="Times New Roman"/>
                </w:rPr>
                <w:delText>Справка от территориального управления Федеральной службы России по гидрометеорологии и мониторингу окружающей среды по региону строительства о фоновых концентрациях загрязняющих веществ в районе строительства;</w:delText>
              </w:r>
            </w:del>
          </w:p>
          <w:p w14:paraId="215EB688" w14:textId="6BDF48E0" w:rsidR="00DB062B" w:rsidRPr="00C52932" w:rsidDel="00DB062B" w:rsidRDefault="00DB062B" w:rsidP="00DB062B">
            <w:pPr>
              <w:numPr>
                <w:ilvl w:val="0"/>
                <w:numId w:val="11"/>
              </w:numPr>
              <w:tabs>
                <w:tab w:val="clear" w:pos="1800"/>
              </w:tabs>
              <w:ind w:left="283" w:hanging="283"/>
              <w:jc w:val="both"/>
              <w:rPr>
                <w:del w:id="252" w:author="александр шлапак" w:date="2022-05-20T17:20:00Z"/>
                <w:rFonts w:ascii="Times New Roman" w:hAnsi="Times New Roman"/>
              </w:rPr>
            </w:pPr>
            <w:del w:id="253" w:author="александр шлапак" w:date="2022-05-20T17:20:00Z">
              <w:r w:rsidRPr="00C52932" w:rsidDel="00DB062B">
                <w:rPr>
                  <w:rFonts w:ascii="Times New Roman" w:hAnsi="Times New Roman"/>
                </w:rPr>
                <w:delText>Технические требования на проектирование раздела «Перечень мероприятий по гражданской обороне, мероприятий по предупреждению чрезвычайных ситуаций природного и техногенного характера».</w:delText>
              </w:r>
            </w:del>
          </w:p>
          <w:p w14:paraId="498D5666" w14:textId="27952E4E" w:rsidR="00DB062B" w:rsidRPr="00C52932" w:rsidDel="00DB062B" w:rsidRDefault="00DB062B" w:rsidP="00DB062B">
            <w:pPr>
              <w:numPr>
                <w:ilvl w:val="0"/>
                <w:numId w:val="11"/>
              </w:numPr>
              <w:tabs>
                <w:tab w:val="clear" w:pos="1800"/>
              </w:tabs>
              <w:ind w:left="283" w:hanging="283"/>
              <w:jc w:val="both"/>
              <w:rPr>
                <w:del w:id="254" w:author="александр шлапак" w:date="2022-05-20T17:20:00Z"/>
                <w:rFonts w:ascii="Times New Roman" w:hAnsi="Times New Roman"/>
              </w:rPr>
            </w:pPr>
            <w:del w:id="255" w:author="александр шлапак" w:date="2022-05-20T17:20:00Z">
              <w:r w:rsidRPr="00C52932" w:rsidDel="00DB062B">
                <w:rPr>
                  <w:rFonts w:ascii="Times New Roman" w:hAnsi="Times New Roman"/>
                </w:rPr>
                <w:delText>Разрешение на вырубку зеленых насаждений (при необходимости).</w:delText>
              </w:r>
            </w:del>
          </w:p>
          <w:p w14:paraId="4E385C79" w14:textId="77777777" w:rsidR="00DB062B" w:rsidRPr="00C52932" w:rsidRDefault="00DB062B" w:rsidP="00DB062B">
            <w:pPr>
              <w:numPr>
                <w:ilvl w:val="0"/>
                <w:numId w:val="11"/>
              </w:numPr>
              <w:tabs>
                <w:tab w:val="clear" w:pos="1800"/>
              </w:tabs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Разрешение на снос зданий (при необходимости).</w:t>
            </w:r>
          </w:p>
        </w:tc>
      </w:tr>
      <w:tr w:rsidR="00DB062B" w:rsidRPr="00C52932" w14:paraId="3F228C1C" w14:textId="77777777" w:rsidTr="733DDF39">
        <w:trPr>
          <w:trHeight w:val="60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4A20" w14:textId="77777777" w:rsidR="00DB062B" w:rsidRPr="00C52932" w:rsidRDefault="00DB062B" w:rsidP="00DB062B">
            <w:pPr>
              <w:pStyle w:val="ListParagraph1"/>
              <w:numPr>
                <w:ilvl w:val="0"/>
                <w:numId w:val="2"/>
              </w:numPr>
              <w:tabs>
                <w:tab w:val="left" w:pos="176"/>
              </w:tabs>
              <w:ind w:left="-108" w:firstLine="0"/>
              <w:rPr>
                <w:rFonts w:ascii="Times New Roman" w:hAnsi="Times New Roman"/>
                <w:b/>
              </w:rPr>
            </w:pPr>
            <w:r w:rsidRPr="00C52932">
              <w:rPr>
                <w:rFonts w:ascii="Times New Roman" w:hAnsi="Times New Roman"/>
                <w:b/>
              </w:rPr>
              <w:lastRenderedPageBreak/>
              <w:t>Основные требования к разрабатываемой документации</w:t>
            </w:r>
          </w:p>
        </w:tc>
      </w:tr>
      <w:tr w:rsidR="00DB062B" w:rsidRPr="00C52932" w14:paraId="16BE681F" w14:textId="77777777" w:rsidTr="733DDF39">
        <w:trPr>
          <w:trHeight w:val="3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E9E3" w14:textId="77777777" w:rsidR="00DB062B" w:rsidRPr="00C52932" w:rsidRDefault="00DB062B" w:rsidP="00DB062B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2.1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6986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Инженерные изыскания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F4580" w14:textId="6FA24D07" w:rsidR="00DB062B" w:rsidRPr="00C52932" w:rsidRDefault="00DB062B" w:rsidP="00DB062B">
            <w:pPr>
              <w:numPr>
                <w:ilvl w:val="0"/>
                <w:numId w:val="23"/>
              </w:numPr>
              <w:ind w:left="283" w:hanging="283"/>
              <w:jc w:val="both"/>
              <w:rPr>
                <w:rFonts w:ascii="Times New Roman" w:eastAsia="Calibri" w:hAnsi="Times New Roman"/>
                <w:lang w:eastAsia="ru-RU"/>
              </w:rPr>
            </w:pPr>
            <w:r w:rsidRPr="00C52932">
              <w:rPr>
                <w:rFonts w:ascii="Times New Roman" w:hAnsi="Times New Roman"/>
              </w:rPr>
              <w:t xml:space="preserve">Выполнить комплексные инженерные изыскания в составе: </w:t>
            </w:r>
            <w:r w:rsidRPr="00C52932">
              <w:rPr>
                <w:rFonts w:ascii="Times New Roman" w:eastAsia="Calibri" w:hAnsi="Times New Roman"/>
                <w:lang w:eastAsia="ru-RU"/>
              </w:rPr>
              <w:t>инженерно-геодезических, инженерно-геологических и инженерно-экологических (включая локальные обследования загрязнения грунтов и грунтовых вод) изысканий, в соответствии с требованиями Постановления Правительства РФ от 19.01.2006 №20</w:t>
            </w:r>
            <w:del w:id="256" w:author="александр шлапак" w:date="2022-05-20T17:26:00Z">
              <w:r w:rsidRPr="00C52932" w:rsidDel="005D7F6C">
                <w:rPr>
                  <w:rFonts w:ascii="Times New Roman" w:eastAsia="Calibri" w:hAnsi="Times New Roman"/>
                  <w:lang w:eastAsia="ru-RU"/>
                </w:rPr>
                <w:delText xml:space="preserve">. </w:delText>
              </w:r>
            </w:del>
            <w:ins w:id="257" w:author="александр шлапак" w:date="2022-05-20T17:26:00Z">
              <w:r w:rsidR="005D7F6C" w:rsidRPr="00C52932">
                <w:rPr>
                  <w:rFonts w:ascii="Times New Roman" w:eastAsia="Calibri" w:hAnsi="Times New Roman"/>
                  <w:lang w:eastAsia="ru-RU"/>
                </w:rPr>
                <w:t xml:space="preserve">, </w:t>
              </w:r>
            </w:ins>
            <w:commentRangeStart w:id="258"/>
            <w:del w:id="259" w:author="александр шлапак" w:date="2022-05-20T17:25:00Z">
              <w:r w:rsidRPr="00C52932" w:rsidDel="0014565F">
                <w:rPr>
                  <w:rFonts w:ascii="Times New Roman" w:eastAsia="Calibri" w:hAnsi="Times New Roman"/>
                  <w:lang w:eastAsia="ru-RU"/>
                </w:rPr>
                <w:delText>СНиП 11-02-96</w:delText>
              </w:r>
              <w:commentRangeEnd w:id="258"/>
              <w:r w:rsidRPr="00C52932" w:rsidDel="0014565F">
                <w:rPr>
                  <w:rStyle w:val="ab"/>
                  <w:rFonts w:eastAsia="Calibri"/>
                  <w:lang w:val="x-none" w:eastAsia="x-none"/>
                </w:rPr>
                <w:commentReference w:id="258"/>
              </w:r>
            </w:del>
            <w:ins w:id="260" w:author="александр шлапак" w:date="2022-05-20T17:25:00Z">
              <w:r w:rsidR="0014565F" w:rsidRPr="00C52932">
                <w:rPr>
                  <w:rFonts w:ascii="Times New Roman" w:eastAsia="Calibri" w:hAnsi="Times New Roman"/>
                  <w:lang w:eastAsia="ru-RU"/>
                </w:rPr>
                <w:t>СП 47.13330.2016</w:t>
              </w:r>
            </w:ins>
            <w:r w:rsidRPr="00C52932">
              <w:rPr>
                <w:rFonts w:ascii="Times New Roman" w:eastAsia="Calibri" w:hAnsi="Times New Roman"/>
                <w:lang w:eastAsia="ru-RU"/>
              </w:rPr>
              <w:t>, СП 11-102-97, СП 11-104-97, СП 11-105-97 и ВСН34.72.111-92 на основании Технического задания на производство комплексных инженерных изысканий, согласованного Заказчиком.</w:t>
            </w:r>
          </w:p>
          <w:p w14:paraId="7D59F0E0" w14:textId="77777777" w:rsidR="00DB062B" w:rsidRPr="00C52932" w:rsidRDefault="00DB062B" w:rsidP="00DB062B">
            <w:pPr>
              <w:numPr>
                <w:ilvl w:val="0"/>
                <w:numId w:val="23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Исполнитель самостоятельно (при необходимости при содействии Заказчика) получает разрешение на производство изысканий и проходит экспертизу результатов инженерных изысканий (в составе проектной документации) в соответствии с Градостроительным кодексом Российской Федерации.</w:t>
            </w:r>
          </w:p>
          <w:p w14:paraId="7E7AB61C" w14:textId="77777777" w:rsidR="00DB062B" w:rsidRPr="00C52932" w:rsidRDefault="00DB062B" w:rsidP="00DB062B">
            <w:pPr>
              <w:numPr>
                <w:ilvl w:val="0"/>
                <w:numId w:val="23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Инженерно-геодезические изыскания выполнить в местной системе координат, в Балтийской системе высот.</w:t>
            </w:r>
          </w:p>
          <w:p w14:paraId="44A95060" w14:textId="77777777" w:rsidR="00DB062B" w:rsidRPr="00C52932" w:rsidRDefault="00DB062B" w:rsidP="00DB062B">
            <w:pPr>
              <w:numPr>
                <w:ilvl w:val="0"/>
                <w:numId w:val="23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Состав и объем инженерных изысканий должен соответствовать нормативным требованиям проектирования и обеспечить </w:t>
            </w:r>
            <w:r w:rsidRPr="00C52932">
              <w:rPr>
                <w:rFonts w:ascii="Times New Roman" w:hAnsi="Times New Roman"/>
              </w:rPr>
              <w:lastRenderedPageBreak/>
              <w:t>получения положительного заключения экспертной организации для проектирования и строительства котельной.</w:t>
            </w:r>
          </w:p>
          <w:p w14:paraId="2E7D44A0" w14:textId="77777777" w:rsidR="00DB062B" w:rsidRPr="00C52932" w:rsidRDefault="00DB062B" w:rsidP="00DB062B">
            <w:pPr>
              <w:numPr>
                <w:ilvl w:val="0"/>
                <w:numId w:val="23"/>
              </w:numPr>
              <w:ind w:left="283" w:hanging="283"/>
              <w:jc w:val="both"/>
              <w:rPr>
                <w:rFonts w:ascii="Times New Roman" w:eastAsia="Calibri" w:hAnsi="Times New Roman"/>
                <w:lang w:eastAsia="ru-RU"/>
              </w:rPr>
            </w:pPr>
            <w:r w:rsidRPr="00C52932">
              <w:rPr>
                <w:rFonts w:ascii="Times New Roman" w:hAnsi="Times New Roman"/>
              </w:rPr>
              <w:t>Техническое задание на производство комплексных инженерных изысканий согласовать с Заказчиком. Программу изысканий согласовать с Заказчиком не позднее, чем за 10 рабочих дней до начала изысканий.</w:t>
            </w:r>
          </w:p>
        </w:tc>
      </w:tr>
      <w:tr w:rsidR="00DB062B" w:rsidRPr="00C52932" w14:paraId="09D0FCDD" w14:textId="77777777" w:rsidTr="733DDF39">
        <w:trPr>
          <w:trHeight w:val="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375E" w14:textId="77777777" w:rsidR="00DB062B" w:rsidRPr="00C52932" w:rsidRDefault="00DB062B" w:rsidP="00DB062B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lastRenderedPageBreak/>
              <w:t>2.2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DD47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Требования к проектной документации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B540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Состав разделов проектной документации и их содержание разработать в соответствии с требованиями:</w:t>
            </w:r>
          </w:p>
          <w:p w14:paraId="7BF02486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 «Положение о составе разделов проектной документации и требованиях к их содержанию» утвержденного постановлением №87 Правительства РФ от 16 февраля 2008 г. в действующей редакции;</w:t>
            </w:r>
          </w:p>
          <w:p w14:paraId="46B6256F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действующих СПДС (Система проектной документации для строительства);</w:t>
            </w:r>
          </w:p>
          <w:p w14:paraId="54C6FDCC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ЕСКД (Единая система конструкторской документации);</w:t>
            </w:r>
          </w:p>
          <w:p w14:paraId="71035937" w14:textId="34CA297D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ins w:id="261" w:author="александр шлапак" w:date="2022-05-20T17:28:00Z"/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технических регламентов, сводов правил, строительных норм и правил.</w:t>
            </w:r>
          </w:p>
          <w:p w14:paraId="4AA66AE3" w14:textId="54980DE3" w:rsidR="005D7F6C" w:rsidRPr="00C52932" w:rsidRDefault="005D7F6C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ins w:id="262" w:author="александр шлапак" w:date="2022-05-20T17:28:00Z">
              <w:r w:rsidRPr="00C52932">
                <w:rPr>
                  <w:rFonts w:ascii="Times New Roman" w:hAnsi="Times New Roman"/>
                </w:rPr>
                <w:t>ГОСТ</w:t>
              </w:r>
              <w:r w:rsidRPr="00C52932">
                <w:rPr>
                  <w:rFonts w:ascii="Times New Roman" w:hAnsi="Times New Roman"/>
                  <w:rPrChange w:id="263" w:author="александр шлапак" w:date="2022-06-02T08:06:00Z">
                    <w:rPr>
                      <w:rFonts w:ascii="Arial" w:hAnsi="Arial" w:cs="Arial"/>
                      <w:color w:val="333333"/>
                      <w:shd w:val="clear" w:color="auto" w:fill="FFFFFF"/>
                    </w:rPr>
                  </w:rPrChange>
                </w:rPr>
                <w:t> </w:t>
              </w:r>
              <w:r w:rsidRPr="00C52932">
                <w:rPr>
                  <w:rFonts w:ascii="Times New Roman" w:hAnsi="Times New Roman"/>
                  <w:rPrChange w:id="264" w:author="александр шлапак" w:date="2022-06-02T08:06:00Z">
                    <w:rPr>
                      <w:rFonts w:ascii="Arial" w:hAnsi="Arial" w:cs="Arial"/>
                      <w:b/>
                      <w:bCs/>
                      <w:color w:val="333333"/>
                      <w:shd w:val="clear" w:color="auto" w:fill="FFFFFF"/>
                    </w:rPr>
                  </w:rPrChange>
                </w:rPr>
                <w:t>Р</w:t>
              </w:r>
              <w:r w:rsidRPr="00C52932">
                <w:rPr>
                  <w:rFonts w:ascii="Times New Roman" w:hAnsi="Times New Roman"/>
                  <w:rPrChange w:id="265" w:author="александр шлапак" w:date="2022-06-02T08:06:00Z">
                    <w:rPr>
                      <w:rFonts w:ascii="Arial" w:hAnsi="Arial" w:cs="Arial"/>
                      <w:color w:val="333333"/>
                      <w:shd w:val="clear" w:color="auto" w:fill="FFFFFF"/>
                    </w:rPr>
                  </w:rPrChange>
                </w:rPr>
                <w:t> </w:t>
              </w:r>
              <w:r w:rsidRPr="00C52932">
                <w:rPr>
                  <w:rFonts w:ascii="Times New Roman" w:hAnsi="Times New Roman"/>
                  <w:rPrChange w:id="266" w:author="александр шлапак" w:date="2022-06-02T08:06:00Z">
                    <w:rPr>
                      <w:rFonts w:ascii="Arial" w:hAnsi="Arial" w:cs="Arial"/>
                      <w:b/>
                      <w:bCs/>
                      <w:color w:val="333333"/>
                      <w:shd w:val="clear" w:color="auto" w:fill="FFFFFF"/>
                    </w:rPr>
                  </w:rPrChange>
                </w:rPr>
                <w:t>21</w:t>
              </w:r>
              <w:r w:rsidRPr="00C52932">
                <w:rPr>
                  <w:rFonts w:ascii="Times New Roman" w:hAnsi="Times New Roman"/>
                  <w:rPrChange w:id="267" w:author="александр шлапак" w:date="2022-06-02T08:06:00Z">
                    <w:rPr>
                      <w:rFonts w:ascii="Arial" w:hAnsi="Arial" w:cs="Arial"/>
                      <w:color w:val="333333"/>
                      <w:shd w:val="clear" w:color="auto" w:fill="FFFFFF"/>
                    </w:rPr>
                  </w:rPrChange>
                </w:rPr>
                <w:t>.</w:t>
              </w:r>
              <w:r w:rsidRPr="00C52932">
                <w:rPr>
                  <w:rFonts w:ascii="Times New Roman" w:hAnsi="Times New Roman"/>
                  <w:rPrChange w:id="268" w:author="александр шлапак" w:date="2022-06-02T08:06:00Z">
                    <w:rPr>
                      <w:rFonts w:ascii="Arial" w:hAnsi="Arial" w:cs="Arial"/>
                      <w:b/>
                      <w:bCs/>
                      <w:color w:val="333333"/>
                      <w:shd w:val="clear" w:color="auto" w:fill="FFFFFF"/>
                    </w:rPr>
                  </w:rPrChange>
                </w:rPr>
                <w:t>101</w:t>
              </w:r>
              <w:r w:rsidRPr="00C52932">
                <w:rPr>
                  <w:rFonts w:ascii="Times New Roman" w:hAnsi="Times New Roman"/>
                  <w:rPrChange w:id="269" w:author="александр шлапак" w:date="2022-06-02T08:06:00Z">
                    <w:rPr>
                      <w:rFonts w:ascii="Arial" w:hAnsi="Arial" w:cs="Arial"/>
                      <w:color w:val="333333"/>
                      <w:shd w:val="clear" w:color="auto" w:fill="FFFFFF"/>
                    </w:rPr>
                  </w:rPrChange>
                </w:rPr>
                <w:t>-</w:t>
              </w:r>
              <w:r w:rsidRPr="00C52932">
                <w:rPr>
                  <w:rFonts w:ascii="Times New Roman" w:hAnsi="Times New Roman"/>
                  <w:rPrChange w:id="270" w:author="александр шлапак" w:date="2022-06-02T08:06:00Z">
                    <w:rPr>
                      <w:rFonts w:ascii="Arial" w:hAnsi="Arial" w:cs="Arial"/>
                      <w:b/>
                      <w:bCs/>
                      <w:color w:val="333333"/>
                      <w:shd w:val="clear" w:color="auto" w:fill="FFFFFF"/>
                    </w:rPr>
                  </w:rPrChange>
                </w:rPr>
                <w:t>2020</w:t>
              </w:r>
            </w:ins>
          </w:p>
          <w:p w14:paraId="28829894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Проектная документация должна соответствовать требованиям разрешительной документации, техническим условиям предприятий и ведомств города, а также требованиям нормативных документов.</w:t>
            </w:r>
          </w:p>
          <w:p w14:paraId="35243A83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Проектную документацию выполнить с выходом специалиста Проектировщика на объект для проведения необходимых замеров (определение расположения оборудования, строительных конструкций; длины трубопроводов; строительные размеры зданий и сооружений, объемы восстановления благоустройства и т.п.).</w:t>
            </w:r>
          </w:p>
          <w:p w14:paraId="49E577C6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При разработке проектной документации:</w:t>
            </w:r>
          </w:p>
          <w:p w14:paraId="0330CC03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при необходимости определить земельные участки, на которые необходимо установление сервитутов, земельные участки и объекты недвижимости, полностью или частично попадающие в границы земельного участка при строительстве объекта;</w:t>
            </w:r>
          </w:p>
          <w:p w14:paraId="020F43D8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разработать документацию в составе, достаточном для принятия технических решений и соблюдения параметров, предусмотренных настоящим заданием, обоснование объемов и сметной стоимости объекта.</w:t>
            </w:r>
          </w:p>
          <w:p w14:paraId="1EAA6427" w14:textId="77777777" w:rsidR="00DB062B" w:rsidRPr="00C52932" w:rsidRDefault="00DB062B" w:rsidP="00DB062B">
            <w:pPr>
              <w:pStyle w:val="ListParagraph1"/>
              <w:ind w:left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Представляемая на согласование проектно-сметная документация должна быть разработана в объёме, достаточном для проведения экспертизы, получения разрешения на строительство и осуществления по ней строительства.</w:t>
            </w:r>
          </w:p>
        </w:tc>
      </w:tr>
      <w:tr w:rsidR="00DB062B" w:rsidRPr="00C52932" w14:paraId="4ECA927C" w14:textId="77777777" w:rsidTr="733DDF39">
        <w:trPr>
          <w:trHeight w:val="5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6E2C" w14:textId="77777777" w:rsidR="00DB062B" w:rsidRPr="00C52932" w:rsidRDefault="00DB062B" w:rsidP="00DB062B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2.3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C5730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Требования к рабочей документации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9B809" w14:textId="77777777" w:rsidR="00DB062B" w:rsidRPr="00C52932" w:rsidRDefault="00DB062B" w:rsidP="00DB062B">
            <w:pPr>
              <w:pStyle w:val="ListParagraph1"/>
              <w:numPr>
                <w:ilvl w:val="0"/>
                <w:numId w:val="13"/>
              </w:numPr>
              <w:tabs>
                <w:tab w:val="clear" w:pos="720"/>
              </w:tabs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Состав разделов рабочей документации и их содержание разработать в соответствии с требованиями действующих СПДС (Система проектной документации для строительства), ЕСКД (Единая система конструкторской документации), технических регламентов, сводов правил, строительных норм и правил.</w:t>
            </w:r>
          </w:p>
          <w:p w14:paraId="1CF604D1" w14:textId="77777777" w:rsidR="00DB062B" w:rsidRPr="00C52932" w:rsidRDefault="00DB062B" w:rsidP="00DB062B">
            <w:pPr>
              <w:pStyle w:val="ListParagraph1"/>
              <w:numPr>
                <w:ilvl w:val="0"/>
                <w:numId w:val="13"/>
              </w:numPr>
              <w:tabs>
                <w:tab w:val="clear" w:pos="720"/>
              </w:tabs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До проектирования согласовать с Заказчиком принципиальные проектные решения, состав документации.</w:t>
            </w:r>
          </w:p>
          <w:p w14:paraId="25238DB6" w14:textId="77777777" w:rsidR="00DB062B" w:rsidRPr="00C52932" w:rsidRDefault="00DB062B" w:rsidP="00DB062B">
            <w:pPr>
              <w:pStyle w:val="ListParagraph1"/>
              <w:numPr>
                <w:ilvl w:val="0"/>
                <w:numId w:val="13"/>
              </w:numPr>
              <w:tabs>
                <w:tab w:val="clear" w:pos="720"/>
              </w:tabs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В ходе предпроектного обследования и проектирования необходимо:</w:t>
            </w:r>
          </w:p>
          <w:p w14:paraId="6000330A" w14:textId="77777777" w:rsidR="00DB062B" w:rsidRPr="00C52932" w:rsidRDefault="00DB062B" w:rsidP="00DB062B">
            <w:pPr>
              <w:pStyle w:val="ListParagraph1"/>
              <w:numPr>
                <w:ilvl w:val="0"/>
                <w:numId w:val="22"/>
              </w:numPr>
              <w:tabs>
                <w:tab w:val="left" w:pos="606"/>
              </w:tabs>
              <w:ind w:left="283" w:firstLine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провести анализ и определить наличие и расположение потенциально опасных участков и критических элементов;</w:t>
            </w:r>
          </w:p>
          <w:p w14:paraId="02B3021E" w14:textId="77777777" w:rsidR="00DB062B" w:rsidRPr="00C52932" w:rsidRDefault="00DB062B" w:rsidP="00DB062B">
            <w:pPr>
              <w:pStyle w:val="ListParagraph1"/>
              <w:numPr>
                <w:ilvl w:val="0"/>
                <w:numId w:val="22"/>
              </w:numPr>
              <w:tabs>
                <w:tab w:val="left" w:pos="606"/>
              </w:tabs>
              <w:ind w:left="283" w:firstLine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провести анализ уязвимости объекта и возможных угроз безопасности, определить уязвимые места (участки), возможные угрозы безопасности, модели вероятного нарушителя с их качественной и количественной оценкой;</w:t>
            </w:r>
          </w:p>
          <w:p w14:paraId="2864F990" w14:textId="77777777" w:rsidR="00DB062B" w:rsidRPr="00C52932" w:rsidRDefault="00DB062B" w:rsidP="00DB062B">
            <w:pPr>
              <w:pStyle w:val="ListParagraph1"/>
              <w:numPr>
                <w:ilvl w:val="0"/>
                <w:numId w:val="22"/>
              </w:numPr>
              <w:tabs>
                <w:tab w:val="left" w:pos="606"/>
              </w:tabs>
              <w:ind w:left="283" w:firstLine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провести анализ и определить масштабы возможных социально-экономических последствий акта незаконного </w:t>
            </w:r>
            <w:r w:rsidRPr="00C52932">
              <w:rPr>
                <w:rFonts w:ascii="Times New Roman" w:hAnsi="Times New Roman"/>
              </w:rPr>
              <w:lastRenderedPageBreak/>
              <w:t>вмешательства.</w:t>
            </w:r>
          </w:p>
          <w:p w14:paraId="44C6D9CA" w14:textId="77777777" w:rsidR="00DB062B" w:rsidRPr="00C52932" w:rsidRDefault="00DB062B" w:rsidP="00DB062B">
            <w:pPr>
              <w:pStyle w:val="ListParagraph1"/>
              <w:numPr>
                <w:ilvl w:val="0"/>
                <w:numId w:val="13"/>
              </w:numPr>
              <w:tabs>
                <w:tab w:val="clear" w:pos="720"/>
              </w:tabs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Места размещения компонентов системы охранного видеонаблюдения определяются в ходе проектирования и согласовывается с Заказчиком в рамках согласования основных технических решений.</w:t>
            </w:r>
          </w:p>
          <w:p w14:paraId="1B9DE803" w14:textId="77777777" w:rsidR="00DB062B" w:rsidRPr="00C52932" w:rsidRDefault="00DB062B" w:rsidP="00DB062B">
            <w:pPr>
              <w:pStyle w:val="ListParagraph1"/>
              <w:numPr>
                <w:ilvl w:val="0"/>
                <w:numId w:val="13"/>
              </w:numPr>
              <w:tabs>
                <w:tab w:val="clear" w:pos="720"/>
              </w:tabs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Объем технической документации:</w:t>
            </w:r>
          </w:p>
          <w:p w14:paraId="13DA7576" w14:textId="77777777" w:rsidR="00DB062B" w:rsidRPr="00C52932" w:rsidRDefault="00DB062B" w:rsidP="00DB062B">
            <w:pPr>
              <w:pStyle w:val="ListParagraph1"/>
              <w:numPr>
                <w:ilvl w:val="0"/>
                <w:numId w:val="22"/>
              </w:numPr>
              <w:tabs>
                <w:tab w:val="left" w:pos="606"/>
              </w:tabs>
              <w:ind w:left="283" w:firstLine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перечень необходимых запасных частей, инструментов и принадлежностей (ЗИП) для оперативного восстановления работы котельной;</w:t>
            </w:r>
          </w:p>
          <w:p w14:paraId="3ED8F673" w14:textId="77777777" w:rsidR="00DB062B" w:rsidRPr="00C52932" w:rsidRDefault="00DB062B" w:rsidP="00DB062B">
            <w:pPr>
              <w:pStyle w:val="ListParagraph1"/>
              <w:numPr>
                <w:ilvl w:val="0"/>
                <w:numId w:val="22"/>
              </w:numPr>
              <w:tabs>
                <w:tab w:val="left" w:pos="606"/>
              </w:tabs>
              <w:ind w:left="283" w:firstLine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проект узла учета газа – в 3 экз. (+1 экз. в электронном виде);</w:t>
            </w:r>
          </w:p>
          <w:p w14:paraId="247377AA" w14:textId="77777777" w:rsidR="00DB062B" w:rsidRPr="00C52932" w:rsidRDefault="00DB062B" w:rsidP="00DB062B">
            <w:pPr>
              <w:pStyle w:val="ListParagraph1"/>
              <w:numPr>
                <w:ilvl w:val="0"/>
                <w:numId w:val="22"/>
              </w:numPr>
              <w:tabs>
                <w:tab w:val="left" w:pos="606"/>
              </w:tabs>
              <w:ind w:left="283" w:firstLine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проект узлов учета тепла – в 3 экз. (+1 экз. в электронном виде);</w:t>
            </w:r>
          </w:p>
          <w:p w14:paraId="7CC27F15" w14:textId="77777777" w:rsidR="00DB062B" w:rsidRPr="00C52932" w:rsidRDefault="00DB062B" w:rsidP="00DB062B">
            <w:pPr>
              <w:pStyle w:val="ListParagraph1"/>
              <w:numPr>
                <w:ilvl w:val="0"/>
                <w:numId w:val="22"/>
              </w:numPr>
              <w:tabs>
                <w:tab w:val="left" w:pos="606"/>
              </w:tabs>
              <w:ind w:left="283" w:firstLine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проект узла учета исходной воды – в 3 экз. (+1 экз. в электронном виде);</w:t>
            </w:r>
          </w:p>
          <w:p w14:paraId="4C925006" w14:textId="77777777" w:rsidR="00DB062B" w:rsidRPr="00C52932" w:rsidRDefault="00DB062B" w:rsidP="00DB062B">
            <w:pPr>
              <w:pStyle w:val="ListParagraph1"/>
              <w:numPr>
                <w:ilvl w:val="0"/>
                <w:numId w:val="22"/>
              </w:numPr>
              <w:tabs>
                <w:tab w:val="left" w:pos="606"/>
              </w:tabs>
              <w:ind w:left="283" w:firstLine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при наличии требований НПА по оборудованию узла учета стоков в канализацию: проект узла учета стоков в канализацию – в 3 экз. (+1 экз. в электронном виде);</w:t>
            </w:r>
          </w:p>
          <w:p w14:paraId="2414D8B6" w14:textId="77777777" w:rsidR="00DB062B" w:rsidRPr="00C52932" w:rsidRDefault="00DB062B" w:rsidP="00DB062B">
            <w:pPr>
              <w:pStyle w:val="ListParagraph1"/>
              <w:numPr>
                <w:ilvl w:val="0"/>
                <w:numId w:val="22"/>
              </w:numPr>
              <w:tabs>
                <w:tab w:val="left" w:pos="606"/>
              </w:tabs>
              <w:ind w:left="283" w:firstLine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проект узла учета электроэнергии – в 3 экз. (+1 экз. в электронном виде).</w:t>
            </w:r>
          </w:p>
        </w:tc>
      </w:tr>
      <w:tr w:rsidR="00DB062B" w:rsidRPr="00C52932" w14:paraId="4335730E" w14:textId="77777777" w:rsidTr="733DDF39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8D1E" w14:textId="77777777" w:rsidR="00DB062B" w:rsidRPr="00C52932" w:rsidRDefault="00DB062B" w:rsidP="00DB062B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lastRenderedPageBreak/>
              <w:t>2.4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8B37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Требования о необходимости согласования документации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BC95" w14:textId="77777777" w:rsidR="00DB062B" w:rsidRPr="00C52932" w:rsidRDefault="00DB062B" w:rsidP="00DB062B">
            <w:pPr>
              <w:pStyle w:val="ListParagraph1"/>
              <w:ind w:left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Согласовать разработанную проектную и рабочую документацию с эксплуатирующей организацией.</w:t>
            </w:r>
          </w:p>
          <w:p w14:paraId="042086DC" w14:textId="77777777" w:rsidR="00DB062B" w:rsidRPr="00C52932" w:rsidRDefault="00DB062B" w:rsidP="00DB062B">
            <w:pPr>
              <w:pStyle w:val="ListParagraph1"/>
              <w:ind w:left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Проектную и рабочую документацию согласовать с организациями, выдавшими технические условия на присоединение к сетям инженерного обеспечения в установленном порядке, в том числе:</w:t>
            </w:r>
          </w:p>
          <w:p w14:paraId="6EE25A98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ФБУЗ «Центр гигиены и эпидемиологии в Московской области»;</w:t>
            </w:r>
          </w:p>
          <w:p w14:paraId="7CBA6DA7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Собственниками земельных участков.</w:t>
            </w:r>
          </w:p>
          <w:p w14:paraId="170DAA5D" w14:textId="77777777" w:rsidR="00DB062B" w:rsidRPr="00C52932" w:rsidRDefault="00DB062B" w:rsidP="00DB062B">
            <w:pPr>
              <w:pStyle w:val="ListParagraph1"/>
              <w:ind w:left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Совместно с Заказчиком согласовывать проектную и рабочую документацию в Государственных и надзорных органах: </w:t>
            </w:r>
          </w:p>
          <w:p w14:paraId="024D6DA8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ГУ МЧС России по МО (при необходимости)</w:t>
            </w:r>
          </w:p>
          <w:p w14:paraId="6F747E86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Управление Федеральной службы по надзору в сфере защиты прав потребителей и благополучия человека по Московской области.</w:t>
            </w:r>
          </w:p>
          <w:p w14:paraId="6326D93C" w14:textId="77777777" w:rsidR="00DB062B" w:rsidRPr="00C52932" w:rsidRDefault="00DB062B" w:rsidP="00DB062B">
            <w:pPr>
              <w:pStyle w:val="ListParagraph1"/>
              <w:ind w:left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В случае необходимости, возникшей при проектировании, осуществить согласование с иными заинтересованными организациями.</w:t>
            </w:r>
          </w:p>
          <w:p w14:paraId="6468BB9F" w14:textId="77777777" w:rsidR="00DB062B" w:rsidRPr="00C52932" w:rsidRDefault="00DB062B" w:rsidP="00DB062B">
            <w:pPr>
              <w:pStyle w:val="ListParagraph1"/>
              <w:ind w:left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Согласовать техническую документацию в государственных и надзорных органах (при необходимости).</w:t>
            </w:r>
          </w:p>
          <w:p w14:paraId="20F2A106" w14:textId="77777777" w:rsidR="00DB062B" w:rsidRPr="00C52932" w:rsidRDefault="00DB062B" w:rsidP="00DB062B">
            <w:pPr>
              <w:pStyle w:val="ListParagraph1"/>
              <w:ind w:left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Получить согласование проектных решений в территориальных департаментах включая, но не ограничиваясь:</w:t>
            </w:r>
          </w:p>
          <w:p w14:paraId="171829FD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благоустройства и дорожного хозяйства (при необходимости);</w:t>
            </w:r>
          </w:p>
          <w:p w14:paraId="150F9B57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УГИБДД (при необходимости);</w:t>
            </w:r>
          </w:p>
          <w:p w14:paraId="12C71693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по использованию и охране памятников истории и культуры (при необходимости).</w:t>
            </w:r>
          </w:p>
          <w:p w14:paraId="7AB9C131" w14:textId="77777777" w:rsidR="00DB062B" w:rsidRPr="00C52932" w:rsidRDefault="00DB062B" w:rsidP="00DB062B">
            <w:pPr>
              <w:pStyle w:val="ListParagraph1"/>
              <w:ind w:left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Пояснительную записку, принципиальную схему и спецификацию оборудования и материалов, а также проекты узлов учета энергоресурсов согласовать с Заказчиком.</w:t>
            </w:r>
          </w:p>
        </w:tc>
      </w:tr>
      <w:tr w:rsidR="00DB062B" w:rsidRPr="00C52932" w14:paraId="10A2AC20" w14:textId="77777777" w:rsidTr="733DDF39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BC78" w14:textId="77777777" w:rsidR="00DB062B" w:rsidRPr="00C52932" w:rsidRDefault="00DB062B" w:rsidP="00DB062B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2.5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4660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Проект организации строительства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913C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В соответствии с требованиями постановления Правительства РФ № 87 от 16.02.2008 г. «О составе разделов проектной документации и требованиях к их содержанию».</w:t>
            </w:r>
          </w:p>
        </w:tc>
      </w:tr>
      <w:tr w:rsidR="00DB062B" w:rsidRPr="00C52932" w14:paraId="71F428A3" w14:textId="77777777" w:rsidTr="733DDF39">
        <w:trPr>
          <w:trHeight w:val="1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0EE2" w14:textId="77777777" w:rsidR="00DB062B" w:rsidRPr="00C52932" w:rsidRDefault="00DB062B" w:rsidP="00DB062B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2.6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C3FB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Требования к защитным сооружениям и мероприятиям по предупреждению чрезвычайных ситуаций (ТУ и ИТМ ГО и ЧС)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196C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В соответствии с Требованиями регионального ГУ МЧС России.</w:t>
            </w:r>
          </w:p>
        </w:tc>
      </w:tr>
      <w:tr w:rsidR="00904FB1" w:rsidRPr="00C52932" w14:paraId="1D481041" w14:textId="77777777" w:rsidTr="733DDF39">
        <w:trPr>
          <w:trHeight w:val="1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DE57" w14:textId="77777777" w:rsidR="00904FB1" w:rsidRPr="00C52932" w:rsidRDefault="00904FB1" w:rsidP="00904FB1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2.7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98374" w14:textId="77777777" w:rsidR="00904FB1" w:rsidRPr="00C52932" w:rsidRDefault="00904FB1" w:rsidP="00904FB1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Требования к составу </w:t>
            </w:r>
            <w:r w:rsidRPr="00C52932">
              <w:rPr>
                <w:rFonts w:ascii="Times New Roman" w:hAnsi="Times New Roman"/>
              </w:rPr>
              <w:lastRenderedPageBreak/>
              <w:t>сметной документации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522D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271" w:author="александр шлапак" w:date="2022-05-20T18:01:00Z"/>
                <w:rFonts w:ascii="Times New Roman" w:hAnsi="Times New Roman"/>
              </w:rPr>
            </w:pPr>
            <w:ins w:id="272" w:author="александр шлапак" w:date="2022-05-20T18:01:00Z">
              <w:r w:rsidRPr="00C52932">
                <w:rPr>
                  <w:rFonts w:ascii="Times New Roman" w:hAnsi="Times New Roman"/>
                </w:rPr>
                <w:lastRenderedPageBreak/>
                <w:t xml:space="preserve">При разработке сметной документации (СД) руководствоваться </w:t>
              </w:r>
              <w:r w:rsidRPr="00C52932">
                <w:rPr>
                  <w:rFonts w:ascii="Times New Roman" w:hAnsi="Times New Roman"/>
                </w:rPr>
                <w:lastRenderedPageBreak/>
                <w:t>сметно-нормативной базой (далее СНБ), действующей на момент передачи Заказчику.</w:t>
              </w:r>
            </w:ins>
          </w:p>
          <w:p w14:paraId="383E68EE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273" w:author="александр шлапак" w:date="2022-05-20T18:01:00Z"/>
                <w:rFonts w:ascii="Times New Roman" w:hAnsi="Times New Roman"/>
              </w:rPr>
            </w:pPr>
            <w:ins w:id="274" w:author="александр шлапак" w:date="2022-05-20T18:01:00Z">
              <w:r w:rsidRPr="00C52932">
                <w:rPr>
                  <w:rFonts w:ascii="Times New Roman" w:hAnsi="Times New Roman"/>
                </w:rPr>
                <w:t>СД должна соответствовать требованиям следующих документов:</w:t>
              </w:r>
            </w:ins>
          </w:p>
          <w:p w14:paraId="4D4C5178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275" w:author="александр шлапак" w:date="2022-05-20T18:01:00Z"/>
                <w:rFonts w:ascii="Times New Roman" w:hAnsi="Times New Roman"/>
              </w:rPr>
            </w:pPr>
            <w:ins w:id="276" w:author="александр шлапак" w:date="2022-05-20T18:01:00Z">
              <w:r w:rsidRPr="00C52932">
                <w:rPr>
                  <w:rFonts w:ascii="Times New Roman" w:hAnsi="Times New Roman"/>
                </w:rPr>
                <w:t xml:space="preserve">-  Постановление Правительства РФ от 16.02.2008 № 87 </w:t>
              </w:r>
            </w:ins>
          </w:p>
          <w:p w14:paraId="03DE4EBA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277" w:author="александр шлапак" w:date="2022-05-20T18:01:00Z"/>
                <w:rFonts w:ascii="Times New Roman" w:hAnsi="Times New Roman"/>
              </w:rPr>
            </w:pPr>
            <w:ins w:id="278" w:author="александр шлапак" w:date="2022-05-20T18:01:00Z">
              <w:r w:rsidRPr="00C52932">
                <w:rPr>
                  <w:rFonts w:ascii="Times New Roman" w:hAnsi="Times New Roman"/>
                </w:rPr>
                <w:t>«О составе разделов проектной документации и требованиях к их содержанию»;</w:t>
              </w:r>
            </w:ins>
          </w:p>
          <w:p w14:paraId="027ED8CA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279" w:author="александр шлапак" w:date="2022-05-20T18:01:00Z"/>
                <w:rFonts w:ascii="Times New Roman" w:hAnsi="Times New Roman"/>
              </w:rPr>
            </w:pPr>
            <w:ins w:id="280" w:author="александр шлапак" w:date="2022-05-20T18:01:00Z">
              <w:r w:rsidRPr="00C52932">
                <w:rPr>
                  <w:rFonts w:ascii="Times New Roman" w:hAnsi="Times New Roman"/>
                </w:rPr>
                <w:t xml:space="preserve"> - Методика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утвержденной Приказом Минстроя России от 04.08.2020 № 421/пр. (далее – Методика 421); </w:t>
              </w:r>
            </w:ins>
          </w:p>
          <w:p w14:paraId="574F7F18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281" w:author="александр шлапак" w:date="2022-05-20T18:01:00Z"/>
                <w:rFonts w:ascii="Times New Roman" w:hAnsi="Times New Roman"/>
              </w:rPr>
            </w:pPr>
            <w:ins w:id="282" w:author="александр шлапак" w:date="2022-05-20T18:01:00Z">
              <w:r w:rsidRPr="00C52932">
                <w:rPr>
                  <w:rFonts w:ascii="Times New Roman" w:hAnsi="Times New Roman"/>
                </w:rPr>
                <w:t>- Порядок ценообразования и сметного нормирования в строительства Московской области ПЦСН 2020 МО (далее - ПЦСН).</w:t>
              </w:r>
            </w:ins>
          </w:p>
          <w:p w14:paraId="1FCBA107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283" w:author="александр шлапак" w:date="2022-05-20T18:01:00Z"/>
                <w:rFonts w:ascii="Times New Roman" w:hAnsi="Times New Roman"/>
              </w:rPr>
            </w:pPr>
            <w:ins w:id="284" w:author="александр шлапак" w:date="2022-05-20T18:01:00Z">
              <w:r w:rsidRPr="00C52932">
                <w:rPr>
                  <w:rFonts w:ascii="Times New Roman" w:hAnsi="Times New Roman"/>
                </w:rPr>
                <w:t>В составе СД разрабатываются сметные расчеты</w:t>
              </w:r>
            </w:ins>
          </w:p>
          <w:p w14:paraId="61ED43D6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285" w:author="александр шлапак" w:date="2022-05-20T18:01:00Z"/>
                <w:rFonts w:ascii="Times New Roman" w:hAnsi="Times New Roman"/>
              </w:rPr>
            </w:pPr>
            <w:ins w:id="286" w:author="александр шлапак" w:date="2022-05-20T18:01:00Z">
              <w:r w:rsidRPr="00C52932">
                <w:rPr>
                  <w:rFonts w:ascii="Times New Roman" w:hAnsi="Times New Roman"/>
                </w:rPr>
                <w:t>- сводка затрат (при необходимости) - по форме Приложения № 6 к ПЦСН;</w:t>
              </w:r>
            </w:ins>
          </w:p>
          <w:p w14:paraId="66504EB8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287" w:author="александр шлапак" w:date="2022-05-20T18:01:00Z"/>
                <w:rFonts w:ascii="Times New Roman" w:hAnsi="Times New Roman"/>
              </w:rPr>
            </w:pPr>
            <w:ins w:id="288" w:author="александр шлапак" w:date="2022-05-20T18:01:00Z">
              <w:r w:rsidRPr="00C52932">
                <w:rPr>
                  <w:rFonts w:ascii="Times New Roman" w:hAnsi="Times New Roman"/>
                </w:rPr>
                <w:t>- сводный сметный расчет стоимости строительства (ССРСС) - по форме Приложения № 5 к ПЦСН;</w:t>
              </w:r>
            </w:ins>
          </w:p>
          <w:p w14:paraId="31E8CADA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289" w:author="александр шлапак" w:date="2022-05-20T18:01:00Z"/>
                <w:rFonts w:ascii="Times New Roman" w:hAnsi="Times New Roman"/>
              </w:rPr>
            </w:pPr>
            <w:ins w:id="290" w:author="александр шлапак" w:date="2022-05-20T18:01:00Z">
              <w:r w:rsidRPr="00C52932">
                <w:rPr>
                  <w:rFonts w:ascii="Times New Roman" w:hAnsi="Times New Roman"/>
                </w:rPr>
                <w:t>- объектные сметные расчеты (сметы) (ОСР/ОС) - по форме Приложения № 4 к ПЦСН;</w:t>
              </w:r>
            </w:ins>
          </w:p>
          <w:p w14:paraId="4ABAD726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291" w:author="александр шлапак" w:date="2022-05-20T18:01:00Z"/>
                <w:rFonts w:ascii="Times New Roman" w:hAnsi="Times New Roman"/>
              </w:rPr>
            </w:pPr>
            <w:ins w:id="292" w:author="александр шлапак" w:date="2022-05-20T18:01:00Z">
              <w:r w:rsidRPr="00C52932">
                <w:rPr>
                  <w:rFonts w:ascii="Times New Roman" w:hAnsi="Times New Roman"/>
                </w:rPr>
                <w:t>- локальные сметные расчеты (сметы) (ЛСР/ЛС) - по форме Приложения № 3.1 к ПЦСН;</w:t>
              </w:r>
            </w:ins>
          </w:p>
          <w:p w14:paraId="7CDCB15B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293" w:author="александр шлапак" w:date="2022-05-20T18:01:00Z"/>
                <w:rFonts w:ascii="Times New Roman" w:hAnsi="Times New Roman"/>
              </w:rPr>
            </w:pPr>
            <w:ins w:id="294" w:author="александр шлапак" w:date="2022-05-20T18:01:00Z">
              <w:r w:rsidRPr="00C52932">
                <w:rPr>
                  <w:rFonts w:ascii="Times New Roman" w:hAnsi="Times New Roman"/>
                </w:rPr>
                <w:t>- сметные расчеты на отдельные виды затрат (СР)</w:t>
              </w:r>
            </w:ins>
          </w:p>
          <w:p w14:paraId="398CE71F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295" w:author="александр шлапак" w:date="2022-05-20T18:01:00Z"/>
                <w:rFonts w:ascii="Times New Roman" w:hAnsi="Times New Roman"/>
              </w:rPr>
            </w:pPr>
            <w:ins w:id="296" w:author="александр шлапак" w:date="2022-05-20T18:01:00Z">
              <w:r w:rsidRPr="00C52932">
                <w:rPr>
                  <w:rFonts w:ascii="Times New Roman" w:hAnsi="Times New Roman"/>
                </w:rPr>
                <w:t>К СД прилагаются и являются ее неотъемлемыми частями:</w:t>
              </w:r>
            </w:ins>
          </w:p>
          <w:p w14:paraId="6D8B5BDD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297" w:author="александр шлапак" w:date="2022-05-20T18:01:00Z"/>
                <w:rFonts w:ascii="Times New Roman" w:hAnsi="Times New Roman"/>
              </w:rPr>
            </w:pPr>
            <w:ins w:id="298" w:author="александр шлапак" w:date="2022-05-20T18:01:00Z">
              <w:r w:rsidRPr="00C52932">
                <w:rPr>
                  <w:rFonts w:ascii="Times New Roman" w:hAnsi="Times New Roman"/>
                </w:rPr>
                <w:t>- пояснительная записка;</w:t>
              </w:r>
            </w:ins>
          </w:p>
          <w:p w14:paraId="165011B1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299" w:author="александр шлапак" w:date="2022-05-20T18:01:00Z"/>
                <w:rFonts w:ascii="Times New Roman" w:hAnsi="Times New Roman"/>
              </w:rPr>
            </w:pPr>
            <w:ins w:id="300" w:author="александр шлапак" w:date="2022-05-20T18:01:00Z">
              <w:r w:rsidRPr="00C52932">
                <w:rPr>
                  <w:rFonts w:ascii="Times New Roman" w:hAnsi="Times New Roman"/>
                </w:rPr>
                <w:t>- ведомости объемов работ - по форме Приложения</w:t>
              </w:r>
            </w:ins>
          </w:p>
          <w:p w14:paraId="18C37611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301" w:author="александр шлапак" w:date="2022-05-20T18:01:00Z"/>
                <w:rFonts w:ascii="Times New Roman" w:hAnsi="Times New Roman"/>
              </w:rPr>
            </w:pPr>
            <w:ins w:id="302" w:author="александр шлапак" w:date="2022-05-20T18:01:00Z">
              <w:r w:rsidRPr="00C52932">
                <w:rPr>
                  <w:rFonts w:ascii="Times New Roman" w:hAnsi="Times New Roman"/>
                </w:rPr>
                <w:t xml:space="preserve"> № 7 к ПЦСН;</w:t>
              </w:r>
            </w:ins>
          </w:p>
          <w:p w14:paraId="1D951796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303" w:author="александр шлапак" w:date="2022-05-20T18:01:00Z"/>
                <w:rFonts w:ascii="Times New Roman" w:hAnsi="Times New Roman"/>
              </w:rPr>
            </w:pPr>
            <w:ins w:id="304" w:author="александр шлапак" w:date="2022-05-20T18:01:00Z">
              <w:r w:rsidRPr="00C52932">
                <w:rPr>
                  <w:rFonts w:ascii="Times New Roman" w:hAnsi="Times New Roman"/>
                </w:rPr>
                <w:t>- обосновывающие документы.</w:t>
              </w:r>
            </w:ins>
          </w:p>
          <w:p w14:paraId="7BB68BD0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305" w:author="александр шлапак" w:date="2022-05-20T18:01:00Z"/>
                <w:rFonts w:ascii="Times New Roman" w:hAnsi="Times New Roman"/>
              </w:rPr>
            </w:pPr>
            <w:ins w:id="306" w:author="александр шлапак" w:date="2022-05-20T18:01:00Z">
              <w:r w:rsidRPr="00C52932">
                <w:rPr>
                  <w:rFonts w:ascii="Times New Roman" w:hAnsi="Times New Roman"/>
                </w:rPr>
                <w:t>Сметная документация на проектно-изыскательские работы (далее ПИР) составляется на основании Справочников базовых цен, входящих в Федеральный реестр сметных нормативов (далее – ФРСН) с применением индексов пересчета в соответствии с указаниями Минстроя России и с учетом «Методических указаний по применению справочников базовых цен на проектные работы в строительстве», введенных в действие приказом Минрегионразвития № 620 от 29.12.2009 г., и «Методического пособия по определению стоимости инженерных изысканий для строительства, введенных в действие с 1 апреля 2004 г. письмом Госстроя России от 31.03.2004 г. № НЗ-2078/10. Формы составления смет на ПИР – Приложения 12-14 к ПЦСН.</w:t>
              </w:r>
            </w:ins>
          </w:p>
          <w:p w14:paraId="251E9EDA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307" w:author="александр шлапак" w:date="2022-05-20T18:01:00Z"/>
                <w:rFonts w:ascii="Times New Roman" w:hAnsi="Times New Roman"/>
              </w:rPr>
            </w:pPr>
            <w:ins w:id="308" w:author="александр шлапак" w:date="2022-05-20T18:01:00Z">
              <w:r w:rsidRPr="00C52932">
                <w:rPr>
                  <w:rFonts w:ascii="Times New Roman" w:hAnsi="Times New Roman"/>
                </w:rPr>
                <w:t>СД составить базисно-индексным методом. Стоимость СМР в базисном уровне цен (на 01.01.2000) определить по сборникам ТСНБ Московской области (далее ТСНБ-2001 МО), состав ТСНБ-2001 МО указан в Приложении № 1 к ПЦСН, с учетом дополнений и изменений, включённых в ФРСН на дату передачи Заказчику.</w:t>
              </w:r>
            </w:ins>
          </w:p>
          <w:p w14:paraId="22C0E771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309" w:author="александр шлапак" w:date="2022-05-20T18:01:00Z"/>
                <w:rFonts w:ascii="Times New Roman" w:hAnsi="Times New Roman"/>
              </w:rPr>
            </w:pPr>
            <w:ins w:id="310" w:author="александр шлапак" w:date="2022-05-20T18:01:00Z">
              <w:r w:rsidRPr="00C52932">
                <w:rPr>
                  <w:rFonts w:ascii="Times New Roman" w:hAnsi="Times New Roman"/>
                </w:rPr>
                <w:t>В случае утверждения новой сметно-нормативной базы (СНБ) и выхода соответствующих нормативно-правовых актов (НПА) до передачи сметной документации на проведение ценовой экспертизы, сметная документация должна быть выполнена на основании новой СНБ.</w:t>
              </w:r>
            </w:ins>
          </w:p>
          <w:p w14:paraId="5D7B9026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311" w:author="александр шлапак" w:date="2022-05-20T18:01:00Z"/>
                <w:rFonts w:ascii="Times New Roman" w:hAnsi="Times New Roman"/>
              </w:rPr>
            </w:pPr>
            <w:ins w:id="312" w:author="александр шлапак" w:date="2022-05-20T18:01:00Z">
              <w:r w:rsidRPr="00C52932">
                <w:rPr>
                  <w:rFonts w:ascii="Times New Roman" w:hAnsi="Times New Roman"/>
                </w:rPr>
                <w:t>Нормативы накладных расходов (НР) и сметной прибыли по видам работ определяются на основании соответствующих Методик, утвержденных приказами Минстроя (№812/</w:t>
              </w:r>
              <w:proofErr w:type="spellStart"/>
              <w:r w:rsidRPr="00C52932">
                <w:rPr>
                  <w:rFonts w:ascii="Times New Roman" w:hAnsi="Times New Roman"/>
                </w:rPr>
                <w:t>пр</w:t>
              </w:r>
              <w:proofErr w:type="spellEnd"/>
              <w:r w:rsidRPr="00C52932">
                <w:rPr>
                  <w:rFonts w:ascii="Times New Roman" w:hAnsi="Times New Roman"/>
                </w:rPr>
                <w:t xml:space="preserve"> от </w:t>
              </w:r>
              <w:r w:rsidRPr="00C52932">
                <w:rPr>
                  <w:rFonts w:ascii="Times New Roman" w:hAnsi="Times New Roman"/>
                </w:rPr>
                <w:lastRenderedPageBreak/>
                <w:t>21.12.2020 и №774/</w:t>
              </w:r>
              <w:proofErr w:type="spellStart"/>
              <w:r w:rsidRPr="00C52932">
                <w:rPr>
                  <w:rFonts w:ascii="Times New Roman" w:hAnsi="Times New Roman"/>
                </w:rPr>
                <w:t>пр</w:t>
              </w:r>
              <w:proofErr w:type="spellEnd"/>
              <w:r w:rsidRPr="00C52932">
                <w:rPr>
                  <w:rFonts w:ascii="Times New Roman" w:hAnsi="Times New Roman"/>
                </w:rPr>
                <w:t xml:space="preserve"> от 11.12.2020), с учетом дополнений и изменений, включённых в ФРСН на дату передачи Заказчику.</w:t>
              </w:r>
            </w:ins>
          </w:p>
          <w:p w14:paraId="6855E130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313" w:author="александр шлапак" w:date="2022-05-20T18:01:00Z"/>
                <w:rFonts w:ascii="Times New Roman" w:hAnsi="Times New Roman"/>
              </w:rPr>
            </w:pPr>
            <w:ins w:id="314" w:author="александр шлапак" w:date="2022-05-20T18:01:00Z">
              <w:r w:rsidRPr="00C52932">
                <w:rPr>
                  <w:rFonts w:ascii="Times New Roman" w:hAnsi="Times New Roman"/>
                </w:rPr>
                <w:t xml:space="preserve"> Затраты на возведение титульных временных зданий и сооружение определяются Методикой, утвержденной приказом Минстроя № 332/</w:t>
              </w:r>
              <w:proofErr w:type="spellStart"/>
              <w:r w:rsidRPr="00C52932">
                <w:rPr>
                  <w:rFonts w:ascii="Times New Roman" w:hAnsi="Times New Roman"/>
                </w:rPr>
                <w:t>пр</w:t>
              </w:r>
              <w:proofErr w:type="spellEnd"/>
              <w:r w:rsidRPr="00C52932">
                <w:rPr>
                  <w:rFonts w:ascii="Times New Roman" w:hAnsi="Times New Roman"/>
                </w:rPr>
                <w:t xml:space="preserve"> от 19.06.2020. Норматив затрат в соответствии с Приложением № 1:</w:t>
              </w:r>
            </w:ins>
          </w:p>
          <w:p w14:paraId="41ACD10B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315" w:author="александр шлапак" w:date="2022-05-20T18:01:00Z"/>
                <w:rFonts w:ascii="Times New Roman" w:hAnsi="Times New Roman"/>
              </w:rPr>
            </w:pPr>
            <w:ins w:id="316" w:author="александр шлапак" w:date="2022-05-20T18:01:00Z">
              <w:r w:rsidRPr="00C52932">
                <w:rPr>
                  <w:rFonts w:ascii="Times New Roman" w:hAnsi="Times New Roman"/>
                </w:rPr>
                <w:t>– п.21 Котельные – 3,2%;</w:t>
              </w:r>
            </w:ins>
          </w:p>
          <w:p w14:paraId="1DDC6E56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317" w:author="александр шлапак" w:date="2022-05-20T18:01:00Z"/>
                <w:rFonts w:ascii="Times New Roman" w:hAnsi="Times New Roman"/>
              </w:rPr>
            </w:pPr>
            <w:ins w:id="318" w:author="александр шлапак" w:date="2022-05-20T18:01:00Z">
              <w:r w:rsidRPr="00C52932">
                <w:rPr>
                  <w:rFonts w:ascii="Times New Roman" w:hAnsi="Times New Roman"/>
                </w:rPr>
                <w:t>- п. 41 Сети инженерно-технического обеспечения (газо-</w:t>
              </w:r>
              <w:proofErr w:type="gramStart"/>
              <w:r w:rsidRPr="00C52932">
                <w:rPr>
                  <w:rFonts w:ascii="Times New Roman" w:hAnsi="Times New Roman"/>
                </w:rPr>
                <w:t>тепло-водоснабжения</w:t>
              </w:r>
              <w:proofErr w:type="gramEnd"/>
              <w:r w:rsidRPr="00C52932">
                <w:rPr>
                  <w:rFonts w:ascii="Times New Roman" w:hAnsi="Times New Roman"/>
                </w:rPr>
                <w:t xml:space="preserve"> и водоотведения) в черте города (линейная часть) – 1,5%.</w:t>
              </w:r>
            </w:ins>
          </w:p>
          <w:p w14:paraId="2C819CD4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319" w:author="александр шлапак" w:date="2022-05-20T18:01:00Z"/>
                <w:rFonts w:ascii="Times New Roman" w:hAnsi="Times New Roman"/>
              </w:rPr>
            </w:pPr>
            <w:ins w:id="320" w:author="александр шлапак" w:date="2022-05-20T18:01:00Z">
              <w:r w:rsidRPr="00C52932">
                <w:rPr>
                  <w:rFonts w:ascii="Times New Roman" w:hAnsi="Times New Roman"/>
                </w:rPr>
                <w:t>Для объектов реконструкции и технического перевооружения к нормативу применятся К=0,8.</w:t>
              </w:r>
            </w:ins>
          </w:p>
          <w:p w14:paraId="036A44B7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321" w:author="александр шлапак" w:date="2022-05-20T18:01:00Z"/>
                <w:rFonts w:ascii="Times New Roman" w:hAnsi="Times New Roman"/>
              </w:rPr>
            </w:pPr>
            <w:ins w:id="322" w:author="александр шлапак" w:date="2022-05-20T18:01:00Z">
              <w:r w:rsidRPr="00C52932">
                <w:rPr>
                  <w:rFonts w:ascii="Times New Roman" w:hAnsi="Times New Roman"/>
                </w:rPr>
                <w:t>Дополнительные затраты при производстве работ в зимнее время определяются Методикой, утвержденной приказом Минстроя №325/</w:t>
              </w:r>
              <w:proofErr w:type="spellStart"/>
              <w:r w:rsidRPr="00C52932">
                <w:rPr>
                  <w:rFonts w:ascii="Times New Roman" w:hAnsi="Times New Roman"/>
                </w:rPr>
                <w:t>пр</w:t>
              </w:r>
              <w:proofErr w:type="spellEnd"/>
              <w:r w:rsidRPr="00C52932">
                <w:rPr>
                  <w:rFonts w:ascii="Times New Roman" w:hAnsi="Times New Roman"/>
                </w:rPr>
                <w:t xml:space="preserve"> от 25.05.2021. В связи с отсутствием в Приложении № 1 в разделах 1 и 2 для объектов производственного назначения и линейных объектов подходящего норматива затрат, применяется п. 85 «Объекты общественного, социально-культурного и коммунально-бытового назначения» для III температурной зоны – норматив 1,5%.</w:t>
              </w:r>
            </w:ins>
          </w:p>
          <w:p w14:paraId="1EDACFD6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323" w:author="александр шлапак" w:date="2022-05-20T18:01:00Z"/>
                <w:rFonts w:ascii="Times New Roman" w:hAnsi="Times New Roman"/>
              </w:rPr>
            </w:pPr>
            <w:ins w:id="324" w:author="александр шлапак" w:date="2022-05-20T18:01:00Z">
              <w:r w:rsidRPr="00C52932">
                <w:rPr>
                  <w:rFonts w:ascii="Times New Roman" w:hAnsi="Times New Roman"/>
                </w:rPr>
                <w:t>Затраты на пусконаладочные работы (ПНР) принимаются в процентах от стоимости монтажных работ (графа 5) по итогам глав 1-8 в размере 10% и учитываются в графах 7 и 8.</w:t>
              </w:r>
            </w:ins>
          </w:p>
          <w:p w14:paraId="4B6416CA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325" w:author="александр шлапак" w:date="2022-05-20T18:01:00Z"/>
                <w:rFonts w:ascii="Times New Roman" w:hAnsi="Times New Roman"/>
              </w:rPr>
            </w:pPr>
            <w:ins w:id="326" w:author="александр шлапак" w:date="2022-05-20T18:01:00Z">
              <w:r w:rsidRPr="00C52932">
                <w:rPr>
                  <w:rFonts w:ascii="Times New Roman" w:hAnsi="Times New Roman"/>
                </w:rPr>
                <w:t>В Главе 9 «Прочие работы и затраты» учесть соответствующие, документально подтвержденные затраты, согласованные с Заказчиком, в т.ч.:</w:t>
              </w:r>
            </w:ins>
          </w:p>
          <w:p w14:paraId="59CB1940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327" w:author="александр шлапак" w:date="2022-05-20T18:01:00Z"/>
                <w:rFonts w:ascii="Times New Roman" w:hAnsi="Times New Roman"/>
              </w:rPr>
            </w:pPr>
            <w:ins w:id="328" w:author="александр шлапак" w:date="2022-05-20T18:01:00Z">
              <w:r w:rsidRPr="00C52932">
                <w:rPr>
                  <w:rFonts w:ascii="Times New Roman" w:hAnsi="Times New Roman"/>
                </w:rPr>
                <w:t>- затраты, связанные с предоставлением обязательной банковской гарантии;</w:t>
              </w:r>
            </w:ins>
          </w:p>
          <w:p w14:paraId="5F948C3B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329" w:author="александр шлапак" w:date="2022-05-20T18:01:00Z"/>
                <w:rFonts w:ascii="Times New Roman" w:hAnsi="Times New Roman"/>
              </w:rPr>
            </w:pPr>
            <w:ins w:id="330" w:author="александр шлапак" w:date="2022-05-20T18:01:00Z">
              <w:r w:rsidRPr="00C52932">
                <w:rPr>
                  <w:rFonts w:ascii="Times New Roman" w:hAnsi="Times New Roman"/>
                </w:rPr>
                <w:t>- затраты на страхование объекта строительства;</w:t>
              </w:r>
            </w:ins>
          </w:p>
          <w:p w14:paraId="60D4A76C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331" w:author="александр шлапак" w:date="2022-05-20T18:01:00Z"/>
                <w:rFonts w:ascii="Times New Roman" w:hAnsi="Times New Roman"/>
              </w:rPr>
            </w:pPr>
            <w:ins w:id="332" w:author="александр шлапак" w:date="2022-05-20T18:01:00Z">
              <w:r w:rsidRPr="00C52932">
                <w:rPr>
                  <w:rFonts w:ascii="Times New Roman" w:hAnsi="Times New Roman"/>
                </w:rPr>
                <w:t xml:space="preserve">- затраты заказчика по вводу объекта в эксплуатацию (принять 0,5% от итога глав 1-8 без компенсационных затрат), отражается в графах 7 и 8. </w:t>
              </w:r>
            </w:ins>
          </w:p>
          <w:p w14:paraId="5927BAF7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333" w:author="александр шлапак" w:date="2022-05-20T18:01:00Z"/>
                <w:rFonts w:ascii="Times New Roman" w:hAnsi="Times New Roman"/>
              </w:rPr>
            </w:pPr>
            <w:ins w:id="334" w:author="александр шлапак" w:date="2022-05-20T18:01:00Z">
              <w:r w:rsidRPr="00C52932">
                <w:rPr>
                  <w:rFonts w:ascii="Times New Roman" w:hAnsi="Times New Roman"/>
                </w:rPr>
                <w:t>- другие в соответствии с действующим законодательством.</w:t>
              </w:r>
            </w:ins>
          </w:p>
          <w:p w14:paraId="643C82AD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335" w:author="александр шлапак" w:date="2022-05-20T18:01:00Z"/>
                <w:rFonts w:ascii="Times New Roman" w:hAnsi="Times New Roman"/>
              </w:rPr>
            </w:pPr>
            <w:ins w:id="336" w:author="александр шлапак" w:date="2022-05-20T18:01:00Z">
              <w:r w:rsidRPr="00C52932">
                <w:rPr>
                  <w:rFonts w:ascii="Times New Roman" w:hAnsi="Times New Roman"/>
                </w:rPr>
                <w:t>В Главе 10 помимо затрат на осуществление строительного контроля включить затраты на осуществление функций технического заказчика, в соответствии с Методикой, утвержденной приказом Минстроя России                     № 297/</w:t>
              </w:r>
              <w:proofErr w:type="spellStart"/>
              <w:r w:rsidRPr="00C52932">
                <w:rPr>
                  <w:rFonts w:ascii="Times New Roman" w:hAnsi="Times New Roman"/>
                </w:rPr>
                <w:t>пр</w:t>
              </w:r>
              <w:proofErr w:type="spellEnd"/>
              <w:r w:rsidRPr="00C52932">
                <w:rPr>
                  <w:rFonts w:ascii="Times New Roman" w:hAnsi="Times New Roman"/>
                </w:rPr>
                <w:t xml:space="preserve"> от 02.06.2020. Расчет затрат согласовать с Заказчиком.</w:t>
              </w:r>
            </w:ins>
          </w:p>
          <w:p w14:paraId="006E04BD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337" w:author="александр шлапак" w:date="2022-05-20T18:01:00Z"/>
                <w:rFonts w:ascii="Times New Roman" w:hAnsi="Times New Roman"/>
              </w:rPr>
            </w:pPr>
            <w:ins w:id="338" w:author="александр шлапак" w:date="2022-05-20T18:01:00Z">
              <w:r w:rsidRPr="00C52932">
                <w:rPr>
                  <w:rFonts w:ascii="Times New Roman" w:hAnsi="Times New Roman"/>
                </w:rPr>
                <w:t>В Главе 12 (графы 7 и 8) предусмотреть затраты на проведение авторского надзора, в размере 0,2% от итога графы 8 глав 1-9.</w:t>
              </w:r>
            </w:ins>
          </w:p>
          <w:p w14:paraId="17B86AA1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339" w:author="александр шлапак" w:date="2022-05-20T18:01:00Z"/>
                <w:rFonts w:ascii="Times New Roman" w:hAnsi="Times New Roman"/>
              </w:rPr>
            </w:pPr>
            <w:ins w:id="340" w:author="александр шлапак" w:date="2022-05-20T18:01:00Z">
              <w:r w:rsidRPr="00C52932">
                <w:rPr>
                  <w:rFonts w:ascii="Times New Roman" w:hAnsi="Times New Roman"/>
                </w:rPr>
                <w:t>Резерв средств на непредвиденные работы и затраты – 3% от итога глав 1-12 по графам (4-8).</w:t>
              </w:r>
            </w:ins>
          </w:p>
          <w:p w14:paraId="18DF5D29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341" w:author="александр шлапак" w:date="2022-05-20T18:01:00Z"/>
                <w:rFonts w:ascii="Times New Roman" w:hAnsi="Times New Roman"/>
              </w:rPr>
            </w:pPr>
            <w:ins w:id="342" w:author="александр шлапак" w:date="2022-05-20T18:01:00Z">
              <w:r w:rsidRPr="00C52932">
                <w:rPr>
                  <w:rFonts w:ascii="Times New Roman" w:hAnsi="Times New Roman"/>
                </w:rPr>
                <w:t>Материалы и оборудование (</w:t>
              </w:r>
              <w:proofErr w:type="spellStart"/>
              <w:r w:rsidRPr="00C52932">
                <w:rPr>
                  <w:rFonts w:ascii="Times New Roman" w:hAnsi="Times New Roman"/>
                </w:rPr>
                <w:t>МТРиО</w:t>
              </w:r>
              <w:proofErr w:type="spellEnd"/>
              <w:r w:rsidRPr="00C52932">
                <w:rPr>
                  <w:rFonts w:ascii="Times New Roman" w:hAnsi="Times New Roman"/>
                </w:rPr>
                <w:t xml:space="preserve">), не учтенные в СНБ, включить в ЛСР(ЛС) после каждой расценки, в которой они задействованы. Стоимость </w:t>
              </w:r>
              <w:proofErr w:type="spellStart"/>
              <w:r w:rsidRPr="00C52932">
                <w:rPr>
                  <w:rFonts w:ascii="Times New Roman" w:hAnsi="Times New Roman"/>
                </w:rPr>
                <w:t>МТРиО</w:t>
              </w:r>
              <w:proofErr w:type="spellEnd"/>
              <w:r w:rsidRPr="00C52932">
                <w:rPr>
                  <w:rFonts w:ascii="Times New Roman" w:hAnsi="Times New Roman"/>
                </w:rPr>
                <w:t xml:space="preserve"> определить по «Каталогам текущих цен на основные материалы» и «Каталогу текущих цен на оборудование» для региона Московская область (далее – каталоги текущих цен). Только при отсутствии в каталогах текущих цен необходимых ресурсов разрешается включить в смету </w:t>
              </w:r>
              <w:proofErr w:type="spellStart"/>
              <w:r w:rsidRPr="00C52932">
                <w:rPr>
                  <w:rFonts w:ascii="Times New Roman" w:hAnsi="Times New Roman"/>
                </w:rPr>
                <w:t>МТРиО</w:t>
              </w:r>
              <w:proofErr w:type="spellEnd"/>
              <w:r w:rsidRPr="00C52932">
                <w:rPr>
                  <w:rFonts w:ascii="Times New Roman" w:hAnsi="Times New Roman"/>
                </w:rPr>
                <w:t xml:space="preserve"> по средней стоимости, рассчитанной на основании прайс-листов (не менее 3-х). Средняя стоимость </w:t>
              </w:r>
              <w:proofErr w:type="spellStart"/>
              <w:r w:rsidRPr="00C52932">
                <w:rPr>
                  <w:rFonts w:ascii="Times New Roman" w:hAnsi="Times New Roman"/>
                </w:rPr>
                <w:t>МТРиО</w:t>
              </w:r>
              <w:proofErr w:type="spellEnd"/>
              <w:r w:rsidRPr="00C52932">
                <w:rPr>
                  <w:rFonts w:ascii="Times New Roman" w:hAnsi="Times New Roman"/>
                </w:rPr>
                <w:t xml:space="preserve"> в ЛС указывается в базисном уровне цен. К расчету средней стоимости </w:t>
              </w:r>
              <w:proofErr w:type="spellStart"/>
              <w:r w:rsidRPr="00C52932">
                <w:rPr>
                  <w:rFonts w:ascii="Times New Roman" w:hAnsi="Times New Roman"/>
                </w:rPr>
                <w:t>МТРиО</w:t>
              </w:r>
              <w:proofErr w:type="spellEnd"/>
              <w:r w:rsidRPr="00C52932">
                <w:rPr>
                  <w:rFonts w:ascii="Times New Roman" w:hAnsi="Times New Roman"/>
                </w:rPr>
                <w:t xml:space="preserve"> обязательно приложить прайс-листы и коммерческие предложения (КП) заводов-изготовителей или их официальных представителей и дилеров, по которым выполнены расчеты средней стоимости </w:t>
              </w:r>
              <w:proofErr w:type="spellStart"/>
              <w:r w:rsidRPr="00C52932">
                <w:rPr>
                  <w:rFonts w:ascii="Times New Roman" w:hAnsi="Times New Roman"/>
                </w:rPr>
                <w:t>МТРиО</w:t>
              </w:r>
              <w:proofErr w:type="spellEnd"/>
              <w:r w:rsidRPr="00C52932">
                <w:rPr>
                  <w:rFonts w:ascii="Times New Roman" w:hAnsi="Times New Roman"/>
                </w:rPr>
                <w:t xml:space="preserve">. Срок давности прайс-листов должен составлять не более 6 (шести) месяцев от даты составления ЛС. Цена поставщика должна </w:t>
              </w:r>
              <w:r w:rsidRPr="00C52932">
                <w:rPr>
                  <w:rFonts w:ascii="Times New Roman" w:hAnsi="Times New Roman"/>
                </w:rPr>
                <w:lastRenderedPageBreak/>
                <w:t>учитывать условие доставки «франко-</w:t>
              </w:r>
              <w:proofErr w:type="spellStart"/>
              <w:r w:rsidRPr="00C52932">
                <w:rPr>
                  <w:rFonts w:ascii="Times New Roman" w:hAnsi="Times New Roman"/>
                </w:rPr>
                <w:t>приобъектный</w:t>
              </w:r>
              <w:proofErr w:type="spellEnd"/>
              <w:r w:rsidRPr="00C52932">
                <w:rPr>
                  <w:rFonts w:ascii="Times New Roman" w:hAnsi="Times New Roman"/>
                </w:rPr>
                <w:t xml:space="preserve"> склад». В сметной стоимости учесть заготовительно-складские расходы:</w:t>
              </w:r>
            </w:ins>
          </w:p>
          <w:p w14:paraId="4C05B57D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343" w:author="александр шлапак" w:date="2022-05-20T18:01:00Z"/>
                <w:rFonts w:ascii="Times New Roman" w:hAnsi="Times New Roman"/>
              </w:rPr>
            </w:pPr>
            <w:ins w:id="344" w:author="александр шлапак" w:date="2022-05-20T18:01:00Z">
              <w:r w:rsidRPr="00C52932">
                <w:rPr>
                  <w:rFonts w:ascii="Times New Roman" w:hAnsi="Times New Roman"/>
                </w:rPr>
                <w:t>- на материальные ресурсы, кроме металлоконструкций, – 2%;</w:t>
              </w:r>
            </w:ins>
          </w:p>
          <w:p w14:paraId="12105876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345" w:author="александр шлапак" w:date="2022-05-20T18:01:00Z"/>
                <w:rFonts w:ascii="Times New Roman" w:hAnsi="Times New Roman"/>
              </w:rPr>
            </w:pPr>
            <w:ins w:id="346" w:author="александр шлапак" w:date="2022-05-20T18:01:00Z">
              <w:r w:rsidRPr="00C52932">
                <w:rPr>
                  <w:rFonts w:ascii="Times New Roman" w:hAnsi="Times New Roman"/>
                </w:rPr>
                <w:t>- металлоконструкции –0,75%;</w:t>
              </w:r>
            </w:ins>
          </w:p>
          <w:p w14:paraId="181E7326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347" w:author="александр шлапак" w:date="2022-05-20T18:01:00Z"/>
                <w:rFonts w:ascii="Times New Roman" w:hAnsi="Times New Roman"/>
              </w:rPr>
            </w:pPr>
            <w:ins w:id="348" w:author="александр шлапак" w:date="2022-05-20T18:01:00Z">
              <w:r w:rsidRPr="00C52932">
                <w:rPr>
                  <w:rFonts w:ascii="Times New Roman" w:hAnsi="Times New Roman"/>
                </w:rPr>
                <w:t>- оборудование – 1,2%.</w:t>
              </w:r>
            </w:ins>
          </w:p>
          <w:p w14:paraId="633428D5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349" w:author="александр шлапак" w:date="2022-05-20T18:01:00Z"/>
                <w:rFonts w:ascii="Times New Roman" w:hAnsi="Times New Roman"/>
              </w:rPr>
            </w:pPr>
            <w:ins w:id="350" w:author="александр шлапак" w:date="2022-05-20T18:01:00Z">
              <w:r w:rsidRPr="00C52932">
                <w:rPr>
                  <w:rFonts w:ascii="Times New Roman" w:hAnsi="Times New Roman"/>
                </w:rPr>
                <w:t xml:space="preserve">Перевод в текущие цены произвести индексами, действующими на дату утверждения Заказчиком проектной документации и рекомендуемыми Минстроем России к ТЕР: </w:t>
              </w:r>
            </w:ins>
          </w:p>
          <w:p w14:paraId="630F5DC6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351" w:author="александр шлапак" w:date="2022-05-20T18:01:00Z"/>
                <w:rFonts w:ascii="Times New Roman" w:hAnsi="Times New Roman"/>
              </w:rPr>
            </w:pPr>
            <w:ins w:id="352" w:author="александр шлапак" w:date="2022-05-20T18:01:00Z">
              <w:r w:rsidRPr="00C52932">
                <w:rPr>
                  <w:rFonts w:ascii="Times New Roman" w:hAnsi="Times New Roman"/>
                </w:rPr>
                <w:t>– по элементам прямых затрат (для котельных по объекту строительства «Котельные», для тепловых сетей по объекту строительства «внешние инженерные сети теплоснабжения»;</w:t>
              </w:r>
            </w:ins>
          </w:p>
          <w:p w14:paraId="5F8D726F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353" w:author="александр шлапак" w:date="2022-05-20T18:01:00Z"/>
                <w:rFonts w:ascii="Times New Roman" w:hAnsi="Times New Roman"/>
              </w:rPr>
            </w:pPr>
            <w:ins w:id="354" w:author="александр шлапак" w:date="2022-05-20T18:01:00Z">
              <w:r w:rsidRPr="00C52932">
                <w:rPr>
                  <w:rFonts w:ascii="Times New Roman" w:hAnsi="Times New Roman"/>
                </w:rPr>
                <w:t>– пусконаладочные работы (ПНР) индексом изменения сметной стоимости ПНР по строке «Пусконаладочные работы» (для региона Московская область);</w:t>
              </w:r>
            </w:ins>
          </w:p>
          <w:p w14:paraId="506BEFAE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355" w:author="александр шлапак" w:date="2022-05-20T18:01:00Z"/>
                <w:rFonts w:ascii="Times New Roman" w:hAnsi="Times New Roman"/>
              </w:rPr>
            </w:pPr>
            <w:ins w:id="356" w:author="александр шлапак" w:date="2022-05-20T18:01:00Z">
              <w:r w:rsidRPr="00C52932">
                <w:rPr>
                  <w:rFonts w:ascii="Times New Roman" w:hAnsi="Times New Roman"/>
                </w:rPr>
                <w:t>– оборудование индексом изменения сметной стоимости оборудования для отрасли «Электроэнергетика»;</w:t>
              </w:r>
            </w:ins>
          </w:p>
          <w:p w14:paraId="57D6BA81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357" w:author="александр шлапак" w:date="2022-05-20T18:01:00Z"/>
                <w:rFonts w:ascii="Times New Roman" w:hAnsi="Times New Roman"/>
              </w:rPr>
            </w:pPr>
            <w:ins w:id="358" w:author="александр шлапак" w:date="2022-05-20T18:01:00Z">
              <w:r w:rsidRPr="00C52932">
                <w:rPr>
                  <w:rFonts w:ascii="Times New Roman" w:hAnsi="Times New Roman"/>
                </w:rPr>
                <w:t>– прочие работы и затраты индексом изменения сметной стоимости прочих работ и затрат для отрасли «Электроэнергетика»;</w:t>
              </w:r>
            </w:ins>
          </w:p>
          <w:p w14:paraId="63BDCDF6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359" w:author="александр шлапак" w:date="2022-05-20T18:01:00Z"/>
                <w:rFonts w:ascii="Times New Roman" w:hAnsi="Times New Roman"/>
              </w:rPr>
            </w:pPr>
            <w:ins w:id="360" w:author="александр шлапак" w:date="2022-05-20T18:01:00Z">
              <w:r w:rsidRPr="00C52932">
                <w:rPr>
                  <w:rFonts w:ascii="Times New Roman" w:hAnsi="Times New Roman"/>
                </w:rPr>
                <w:t>– проектные и изыскательские работы соответствующими индексами изменения сметной стоимости проектных и изыскательских работ.</w:t>
              </w:r>
            </w:ins>
          </w:p>
          <w:p w14:paraId="0393542D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361" w:author="александр шлапак" w:date="2022-05-20T18:01:00Z"/>
                <w:rFonts w:ascii="Times New Roman" w:hAnsi="Times New Roman"/>
              </w:rPr>
            </w:pPr>
            <w:ins w:id="362" w:author="александр шлапак" w:date="2022-05-20T18:01:00Z">
              <w:r w:rsidRPr="00C52932">
                <w:rPr>
                  <w:rFonts w:ascii="Times New Roman" w:hAnsi="Times New Roman"/>
                </w:rPr>
                <w:t xml:space="preserve">Коэффициенты, отражающие условия производства работ, используемые при расчете стоимости работ, должны быть обоснованы ПОС. Размер коэффициента обоснован нормативным документом, на основании которого данный коэффициент применяется с обязательной текстовой расшифровкой.  </w:t>
              </w:r>
            </w:ins>
          </w:p>
          <w:p w14:paraId="4610F4D9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363" w:author="александр шлапак" w:date="2022-05-20T18:01:00Z"/>
                <w:rFonts w:ascii="Times New Roman" w:hAnsi="Times New Roman"/>
              </w:rPr>
            </w:pPr>
            <w:ins w:id="364" w:author="александр шлапак" w:date="2022-05-20T18:01:00Z">
              <w:r w:rsidRPr="00C52932">
                <w:rPr>
                  <w:rFonts w:ascii="Times New Roman" w:hAnsi="Times New Roman"/>
                </w:rPr>
                <w:tab/>
                <w:t>В случае обоснованного в ПОС отсутствия в районе (городском округе) реализации мероприятий персонала необходимого уровня квалификации и с наличием допусков на определенные виды работ в соответствии с действующим законодательством РФ, учесть в сметной документации командировочные расходы по расчету, исходя из трудозатрат по видам работ, на которые были приглашены данные специалисты, учтенных в смете.</w:t>
              </w:r>
            </w:ins>
          </w:p>
          <w:p w14:paraId="138E1302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365" w:author="александр шлапак" w:date="2022-05-20T18:01:00Z"/>
                <w:rFonts w:ascii="Times New Roman" w:hAnsi="Times New Roman"/>
              </w:rPr>
            </w:pPr>
            <w:ins w:id="366" w:author="александр шлапак" w:date="2022-05-20T18:01:00Z">
              <w:r w:rsidRPr="00C52932">
                <w:rPr>
                  <w:rFonts w:ascii="Times New Roman" w:hAnsi="Times New Roman"/>
                </w:rPr>
                <w:tab/>
                <w:t xml:space="preserve">Места расположения карьера песка и полигона ТБО с указанием расстояний должны быть указаны в ПОС и письменно подтверждены Заказчиком, предусмотреть затраты на утилизацию грунта, строительного мусора и отходов. </w:t>
              </w:r>
            </w:ins>
          </w:p>
          <w:p w14:paraId="4C7BF5F6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367" w:author="александр шлапак" w:date="2022-05-20T18:01:00Z"/>
                <w:rFonts w:ascii="Times New Roman" w:hAnsi="Times New Roman"/>
              </w:rPr>
            </w:pPr>
            <w:ins w:id="368" w:author="александр шлапак" w:date="2022-05-20T18:01:00Z">
              <w:r w:rsidRPr="00C52932">
                <w:rPr>
                  <w:rFonts w:ascii="Times New Roman" w:hAnsi="Times New Roman"/>
                </w:rPr>
                <w:t xml:space="preserve">ССР выполнить в трех уровнях цен: </w:t>
              </w:r>
            </w:ins>
          </w:p>
          <w:p w14:paraId="4A97CE16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369" w:author="александр шлапак" w:date="2022-05-20T18:01:00Z"/>
                <w:rFonts w:ascii="Times New Roman" w:hAnsi="Times New Roman"/>
              </w:rPr>
            </w:pPr>
            <w:ins w:id="370" w:author="александр шлапак" w:date="2022-05-20T18:01:00Z">
              <w:r w:rsidRPr="00C52932">
                <w:rPr>
                  <w:rFonts w:ascii="Times New Roman" w:hAnsi="Times New Roman"/>
                </w:rPr>
                <w:t>– базисном уровне цен,</w:t>
              </w:r>
            </w:ins>
          </w:p>
          <w:p w14:paraId="3CC9F52A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371" w:author="александр шлапак" w:date="2022-05-20T18:01:00Z"/>
                <w:rFonts w:ascii="Times New Roman" w:hAnsi="Times New Roman"/>
              </w:rPr>
            </w:pPr>
            <w:ins w:id="372" w:author="александр шлапак" w:date="2022-05-20T18:01:00Z">
              <w:r w:rsidRPr="00C52932">
                <w:rPr>
                  <w:rFonts w:ascii="Times New Roman" w:hAnsi="Times New Roman"/>
                </w:rPr>
                <w:t>– текущем уровне цен (на дату утверждения Заказчиком проектной документации);</w:t>
              </w:r>
            </w:ins>
          </w:p>
          <w:p w14:paraId="2ACF1790" w14:textId="77777777" w:rsidR="00904FB1" w:rsidRPr="00C52932" w:rsidRDefault="00904FB1" w:rsidP="00904FB1">
            <w:pPr>
              <w:autoSpaceDE w:val="0"/>
              <w:autoSpaceDN w:val="0"/>
              <w:adjustRightInd w:val="0"/>
              <w:ind w:firstLine="328"/>
              <w:jc w:val="both"/>
              <w:rPr>
                <w:ins w:id="373" w:author="александр шлапак" w:date="2022-05-20T18:01:00Z"/>
                <w:rFonts w:ascii="Times New Roman" w:hAnsi="Times New Roman"/>
              </w:rPr>
            </w:pPr>
            <w:ins w:id="374" w:author="александр шлапак" w:date="2022-05-20T18:01:00Z">
              <w:r w:rsidRPr="00C52932">
                <w:rPr>
                  <w:rFonts w:ascii="Times New Roman" w:hAnsi="Times New Roman"/>
                </w:rPr>
                <w:t>– прогнозном уровне цен (с учетом сроков начала и окончания строительства) индексами-дефляторами, публикуемыми на сайте Минэкономразвития России для базового варианта по статье «Инвестиции в основной капитал».</w:t>
              </w:r>
            </w:ins>
          </w:p>
          <w:p w14:paraId="4624B66F" w14:textId="65C7B7D7" w:rsidR="00904FB1" w:rsidRPr="00C52932" w:rsidDel="00F30769" w:rsidRDefault="00904FB1" w:rsidP="00904FB1">
            <w:pPr>
              <w:jc w:val="both"/>
              <w:rPr>
                <w:del w:id="375" w:author="александр шлапак" w:date="2022-05-20T18:01:00Z"/>
                <w:rFonts w:ascii="Times New Roman" w:hAnsi="Times New Roman"/>
              </w:rPr>
            </w:pPr>
            <w:ins w:id="376" w:author="александр шлапак" w:date="2022-05-20T18:01:00Z">
              <w:r w:rsidRPr="00C52932">
                <w:rPr>
                  <w:rFonts w:ascii="Times New Roman" w:hAnsi="Times New Roman"/>
                </w:rPr>
                <w:t xml:space="preserve">Сметную документацию необходимо направлять на бумажном носителе и программном файле (Excel, Гранд-смета, </w:t>
              </w:r>
              <w:proofErr w:type="spellStart"/>
              <w:r w:rsidRPr="00C52932">
                <w:rPr>
                  <w:rFonts w:ascii="Times New Roman" w:hAnsi="Times New Roman"/>
                </w:rPr>
                <w:t>xml</w:t>
              </w:r>
              <w:proofErr w:type="spellEnd"/>
              <w:r w:rsidRPr="00C52932">
                <w:rPr>
                  <w:rFonts w:ascii="Times New Roman" w:hAnsi="Times New Roman"/>
                </w:rPr>
                <w:t xml:space="preserve"> и PDF) в 4-х экземплярах.</w:t>
              </w:r>
            </w:ins>
            <w:del w:id="377" w:author="александр шлапак" w:date="2022-05-20T18:01:00Z">
              <w:r w:rsidRPr="00C52932" w:rsidDel="00F30769">
                <w:rPr>
                  <w:rFonts w:ascii="Times New Roman" w:hAnsi="Times New Roman"/>
                </w:rPr>
                <w:delText>Раздел проекта "Смета на строительство объектов капитального строительства" должен содержать текстовую часть в составе пояснительной записки к сметной документации (п.29 Постановление Правительства РФ №87) и сметную документацию.</w:delText>
              </w:r>
            </w:del>
          </w:p>
          <w:p w14:paraId="09778A22" w14:textId="30ABF9E7" w:rsidR="00904FB1" w:rsidRPr="00C52932" w:rsidDel="00F30769" w:rsidRDefault="00904FB1" w:rsidP="00904FB1">
            <w:pPr>
              <w:jc w:val="both"/>
              <w:rPr>
                <w:del w:id="378" w:author="александр шлапак" w:date="2022-05-20T18:01:00Z"/>
                <w:rFonts w:ascii="Times New Roman" w:hAnsi="Times New Roman"/>
              </w:rPr>
            </w:pPr>
            <w:del w:id="379" w:author="александр шлапак" w:date="2022-05-20T18:01:00Z">
              <w:r w:rsidRPr="00C52932" w:rsidDel="00F30769">
                <w:rPr>
                  <w:rFonts w:ascii="Times New Roman" w:hAnsi="Times New Roman"/>
                </w:rPr>
                <w:delText>Локальные сметные расчеты на строительно-монтажные работы выполнить с использованием территориальных сметных нормативов, сведения о которых включены в Федеральный реестр сметных нормативов (далее ФРСН). Использовать базисно-индексный метод с применением индексов изменения сметной стоимости строительства, сведения о которых включены в ФРСН. При составлении сметной документации руководствоваться Приказом Министерства строительства и жилищно-коммунального хозяйства Российской Федерации от 04.08.2020 № 421/пр. (далее Методика). При отсутствии в нормативной базе данных о сметных ценах на отдельные материалы, изделия, конструкции (далее – материальные ресурсы) и оборудование допускается определение их сметной стоимости по наиболее экономичному варианту, определенному на основании сбора информации о текущих ценах (далее - конъюнктурный анализ). Результаты конъюнктурного анализа оформляются в соответствии с рекомендуемой формой, приведенной в Приложении №1 к Методике и подписываются Заказчиком.</w:delText>
              </w:r>
            </w:del>
          </w:p>
          <w:p w14:paraId="49FAEA9B" w14:textId="07E0DEAF" w:rsidR="00904FB1" w:rsidRPr="00C52932" w:rsidDel="00F30769" w:rsidRDefault="00904FB1" w:rsidP="00904FB1">
            <w:pPr>
              <w:jc w:val="both"/>
              <w:rPr>
                <w:del w:id="380" w:author="александр шлапак" w:date="2022-05-20T18:01:00Z"/>
                <w:rFonts w:ascii="Times New Roman" w:hAnsi="Times New Roman"/>
              </w:rPr>
            </w:pPr>
            <w:del w:id="381" w:author="александр шлапак" w:date="2022-05-20T18:01:00Z">
              <w:r w:rsidRPr="00C52932" w:rsidDel="00F30769">
                <w:rPr>
                  <w:rFonts w:ascii="Times New Roman" w:hAnsi="Times New Roman"/>
                </w:rPr>
                <w:delText>Сводный сметный расчет стоимости разработать в соответствии п.п.32-40; 135-180 и Приложения №6 Методики. Все прочие затраты включенные в сводный сметный расчет согласовать с Заказчиком.</w:delText>
              </w:r>
            </w:del>
          </w:p>
          <w:p w14:paraId="3A071540" w14:textId="7DE43B9E" w:rsidR="00904FB1" w:rsidRPr="00C52932" w:rsidDel="00F30769" w:rsidRDefault="00904FB1" w:rsidP="00904FB1">
            <w:pPr>
              <w:jc w:val="both"/>
              <w:rPr>
                <w:del w:id="382" w:author="александр шлапак" w:date="2022-05-20T18:01:00Z"/>
                <w:rFonts w:ascii="Times New Roman" w:hAnsi="Times New Roman"/>
              </w:rPr>
            </w:pPr>
            <w:del w:id="383" w:author="александр шлапак" w:date="2022-05-20T18:01:00Z">
              <w:r w:rsidRPr="00C52932" w:rsidDel="00F30769">
                <w:rPr>
                  <w:rFonts w:ascii="Times New Roman" w:hAnsi="Times New Roman"/>
                </w:rPr>
                <w:delText>Повышающие коэффициенты к нормам затрат труда, заработной плате рабочих, затратам по эксплуатации машин, учитывающие усложняющие факторы при производстве строительно-монтажных работ должны быть обоснованы проектом.</w:delText>
              </w:r>
            </w:del>
          </w:p>
          <w:p w14:paraId="3CC70307" w14:textId="42A75724" w:rsidR="00904FB1" w:rsidRPr="00C52932" w:rsidDel="00F30769" w:rsidRDefault="00904FB1" w:rsidP="00904FB1">
            <w:pPr>
              <w:jc w:val="both"/>
              <w:rPr>
                <w:del w:id="384" w:author="александр шлапак" w:date="2022-05-20T18:01:00Z"/>
                <w:rFonts w:ascii="Times New Roman" w:hAnsi="Times New Roman"/>
              </w:rPr>
            </w:pPr>
            <w:del w:id="385" w:author="александр шлапак" w:date="2022-05-20T18:01:00Z">
              <w:r w:rsidRPr="00C52932" w:rsidDel="00F30769">
                <w:rPr>
                  <w:rFonts w:ascii="Times New Roman" w:hAnsi="Times New Roman"/>
                </w:rPr>
                <w:delText>Согласовать сметную документацию с Заказчиком.</w:delText>
              </w:r>
            </w:del>
          </w:p>
          <w:p w14:paraId="39CC0806" w14:textId="71EA63C9" w:rsidR="00904FB1" w:rsidRPr="00C52932" w:rsidDel="00F30769" w:rsidRDefault="00904FB1" w:rsidP="00904FB1">
            <w:pPr>
              <w:jc w:val="both"/>
              <w:rPr>
                <w:del w:id="386" w:author="александр шлапак" w:date="2022-05-20T18:01:00Z"/>
                <w:rFonts w:ascii="Times New Roman" w:hAnsi="Times New Roman"/>
              </w:rPr>
            </w:pPr>
            <w:del w:id="387" w:author="александр шлапак" w:date="2022-05-20T18:01:00Z">
              <w:r w:rsidRPr="00C52932" w:rsidDel="00F30769">
                <w:rPr>
                  <w:rFonts w:ascii="Times New Roman" w:hAnsi="Times New Roman"/>
                </w:rPr>
                <w:delText>Сметную документацию передать:</w:delText>
              </w:r>
            </w:del>
          </w:p>
          <w:p w14:paraId="635C97E8" w14:textId="3A83AE5A" w:rsidR="00904FB1" w:rsidRPr="00C52932" w:rsidDel="00F30769" w:rsidRDefault="00904FB1" w:rsidP="00904FB1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del w:id="388" w:author="александр шлапак" w:date="2022-05-20T18:01:00Z"/>
                <w:rFonts w:ascii="Times New Roman" w:hAnsi="Times New Roman"/>
              </w:rPr>
            </w:pPr>
            <w:del w:id="389" w:author="александр шлапак" w:date="2022-05-20T18:01:00Z">
              <w:r w:rsidRPr="00C52932" w:rsidDel="00F30769">
                <w:rPr>
                  <w:rFonts w:ascii="Times New Roman" w:hAnsi="Times New Roman"/>
                </w:rPr>
                <w:delText>в 4-х экземплярах на бумажном носителе;</w:delText>
              </w:r>
            </w:del>
          </w:p>
          <w:p w14:paraId="723C954A" w14:textId="574D5592" w:rsidR="00904FB1" w:rsidRPr="00C52932" w:rsidDel="00F30769" w:rsidRDefault="00904FB1" w:rsidP="00904FB1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del w:id="390" w:author="александр шлапак" w:date="2022-05-20T18:01:00Z"/>
                <w:rFonts w:ascii="Times New Roman" w:hAnsi="Times New Roman"/>
              </w:rPr>
            </w:pPr>
            <w:del w:id="391" w:author="александр шлапак" w:date="2022-05-20T18:01:00Z">
              <w:r w:rsidRPr="00C52932" w:rsidDel="00F30769">
                <w:rPr>
                  <w:rFonts w:ascii="Times New Roman" w:hAnsi="Times New Roman"/>
                </w:rPr>
                <w:delText>на электронном носителе в формате программного комплекса "Гранд-Смета" или АРПС и в формате МS Excel;</w:delText>
              </w:r>
            </w:del>
          </w:p>
          <w:p w14:paraId="19383B4F" w14:textId="2D6DB213" w:rsidR="00904FB1" w:rsidRPr="00C52932" w:rsidRDefault="00904FB1" w:rsidP="00904FB1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del w:id="392" w:author="александр шлапак" w:date="2022-05-20T18:01:00Z">
              <w:r w:rsidRPr="00C52932" w:rsidDel="00F30769">
                <w:rPr>
                  <w:rFonts w:ascii="Times New Roman" w:hAnsi="Times New Roman"/>
                </w:rPr>
                <w:delText>в формате pdf, единым файлом по каждому разделу.</w:delText>
              </w:r>
            </w:del>
          </w:p>
        </w:tc>
      </w:tr>
      <w:tr w:rsidR="00DB062B" w:rsidRPr="00C52932" w14:paraId="44FD05BB" w14:textId="77777777" w:rsidTr="733DDF39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5D2F" w14:textId="77777777" w:rsidR="00DB062B" w:rsidRPr="00C52932" w:rsidRDefault="00DB062B" w:rsidP="00DB062B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lastRenderedPageBreak/>
              <w:t>2.8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D087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Охрана окружающей среды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7C002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В соответствии с Федеральным законом от 10.01.2002г. №7-ФЗ «Об охране окружающей среды» и действующими нормами и требованиями.</w:t>
            </w:r>
          </w:p>
          <w:p w14:paraId="6AFDD508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В соответствии с нормативной документацией выполнять требования законодательства по охране окружающей среды:</w:t>
            </w:r>
          </w:p>
          <w:p w14:paraId="26E2789D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отнести объект негативного воздействия на окружающую среду (далее – НВОС) к объектам III или IV категории, в зависимости от продолжительности осуществления хозяйственной и (или) </w:t>
            </w:r>
            <w:r w:rsidRPr="00C52932">
              <w:rPr>
                <w:rFonts w:ascii="Times New Roman" w:hAnsi="Times New Roman"/>
              </w:rPr>
              <w:lastRenderedPageBreak/>
              <w:t>иной деятельности по строительству объектов капитального строительства, согласно Постановлению Правительства РФ №2398 от 31.12.2020г. «Об утверждении критериев отнесения объектов, оказывающих негативное воздействие на окружающую среду, к объектам I,II,III и IV категории»;</w:t>
            </w:r>
          </w:p>
          <w:p w14:paraId="5939D74E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ответственность за размещение образующихся отходов при строительстве объекта НВОС лежит на подрядной организации (№7-ФЗ от 10.01.2002г. «Об охране окружающей среды»).</w:t>
            </w:r>
          </w:p>
          <w:p w14:paraId="1B05B4FD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Разработать проект санитарно-защитной зоны котельной после завершения строительства. Обеспечить прохождение санитарно-эпидемиологической экспертизы проекта в Федеральной службе по надзору в сфере защиты прав потребителей и благополучия человека с получением положительного заключения для каждого этапа. Предусмотреть мероприятия, направленные на снижения уровня шума и вибрации, в соответствии с СП 51.13330.2011 «Защита от шума» (при необходимости).</w:t>
            </w:r>
          </w:p>
        </w:tc>
      </w:tr>
      <w:tr w:rsidR="00DB062B" w:rsidRPr="00C52932" w14:paraId="64C210EC" w14:textId="77777777" w:rsidTr="733DDF39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BD23" w14:textId="77777777" w:rsidR="00DB062B" w:rsidRPr="00C52932" w:rsidRDefault="00DB062B" w:rsidP="00DB062B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lastRenderedPageBreak/>
              <w:t>2.9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B843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Энергосберегающие мероприятия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C64B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Предусмотреть энергосберегающие мероприятия на современном техническом уровне.</w:t>
            </w:r>
          </w:p>
        </w:tc>
      </w:tr>
      <w:tr w:rsidR="00DB062B" w:rsidRPr="00C52932" w14:paraId="47CB3C1C" w14:textId="77777777" w:rsidTr="733DDF39">
        <w:trPr>
          <w:trHeight w:val="1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1A3C" w14:textId="77777777" w:rsidR="00DB062B" w:rsidRPr="00C52932" w:rsidRDefault="00DB062B" w:rsidP="00DB062B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2.10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23DE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Базовые значения основных технико-экономических показателей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C0512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В соответствии с действующими прогрессивными показателями.</w:t>
            </w:r>
          </w:p>
        </w:tc>
      </w:tr>
      <w:tr w:rsidR="00DB062B" w:rsidRPr="00C52932" w14:paraId="28D204FB" w14:textId="77777777" w:rsidTr="733DDF39">
        <w:trPr>
          <w:trHeight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DD54" w14:textId="77777777" w:rsidR="00DB062B" w:rsidRPr="00C52932" w:rsidRDefault="00DB062B" w:rsidP="00DB062B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2.11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D395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Границы проектирования инженерных сетей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BC77" w14:textId="77777777" w:rsidR="00DB062B" w:rsidRPr="00C52932" w:rsidRDefault="00DB062B" w:rsidP="00DB062B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  <w:i/>
              </w:rPr>
              <w:t>Котельная и сооружения, входящие в состав котельной</w:t>
            </w:r>
            <w:r w:rsidRPr="00C52932">
              <w:rPr>
                <w:rFonts w:ascii="Times New Roman" w:hAnsi="Times New Roman"/>
              </w:rPr>
              <w:t>.</w:t>
            </w:r>
          </w:p>
          <w:p w14:paraId="05980A0F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proofErr w:type="gramStart"/>
            <w:r w:rsidRPr="00C52932">
              <w:rPr>
                <w:rFonts w:ascii="Times New Roman" w:hAnsi="Times New Roman"/>
              </w:rPr>
              <w:t>Периметр земельного участка</w:t>
            </w:r>
            <w:proofErr w:type="gramEnd"/>
            <w:r w:rsidRPr="00C52932">
              <w:rPr>
                <w:rFonts w:ascii="Times New Roman" w:hAnsi="Times New Roman"/>
              </w:rPr>
              <w:t xml:space="preserve"> выделенного под строительство котельной, ограниченный границами земельного участка.</w:t>
            </w:r>
          </w:p>
          <w:p w14:paraId="34C69959" w14:textId="77777777" w:rsidR="00DB062B" w:rsidRPr="00C52932" w:rsidRDefault="00DB062B" w:rsidP="00DB062B">
            <w:pPr>
              <w:tabs>
                <w:tab w:val="left" w:pos="0"/>
                <w:tab w:val="left" w:pos="34"/>
              </w:tabs>
              <w:ind w:left="360" w:hanging="360"/>
              <w:jc w:val="left"/>
              <w:rPr>
                <w:rFonts w:ascii="Times New Roman" w:hAnsi="Times New Roman"/>
                <w:i/>
              </w:rPr>
            </w:pPr>
          </w:p>
          <w:p w14:paraId="41F5B224" w14:textId="77777777" w:rsidR="00DB062B" w:rsidRPr="00C52932" w:rsidRDefault="00DB062B" w:rsidP="00DB062B">
            <w:pPr>
              <w:tabs>
                <w:tab w:val="left" w:pos="0"/>
                <w:tab w:val="left" w:pos="34"/>
              </w:tabs>
              <w:jc w:val="left"/>
              <w:rPr>
                <w:rFonts w:ascii="Times New Roman" w:hAnsi="Times New Roman"/>
                <w:i/>
              </w:rPr>
            </w:pPr>
            <w:r w:rsidRPr="00C52932">
              <w:rPr>
                <w:rFonts w:ascii="Times New Roman" w:hAnsi="Times New Roman"/>
                <w:i/>
              </w:rPr>
              <w:t>Инженерные сети:</w:t>
            </w:r>
          </w:p>
          <w:p w14:paraId="09BFDB82" w14:textId="77777777" w:rsidR="00DB062B" w:rsidRPr="00C52932" w:rsidRDefault="00DB062B" w:rsidP="00DB062B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  <w:u w:val="single"/>
              </w:rPr>
              <w:t>Электроснабжение</w:t>
            </w:r>
            <w:r w:rsidRPr="00C52932">
              <w:rPr>
                <w:rFonts w:ascii="Times New Roman" w:hAnsi="Times New Roman"/>
              </w:rPr>
              <w:t xml:space="preserve">. </w:t>
            </w:r>
          </w:p>
          <w:p w14:paraId="2054C832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Для внешнего электроснабжения – в соответствии с требованиями ТУ энергоснабжающей организации на электроснабжение.</w:t>
            </w:r>
          </w:p>
          <w:p w14:paraId="6F90E1F4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  <w:p w14:paraId="24394BE6" w14:textId="77777777" w:rsidR="00DB062B" w:rsidRPr="00C52932" w:rsidRDefault="00DB062B" w:rsidP="00DB062B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  <w:u w:val="single"/>
              </w:rPr>
              <w:t>Внутреннее электроснабжение</w:t>
            </w:r>
            <w:r w:rsidRPr="00C52932">
              <w:rPr>
                <w:rFonts w:ascii="Times New Roman" w:hAnsi="Times New Roman"/>
              </w:rPr>
              <w:t>.</w:t>
            </w:r>
          </w:p>
          <w:p w14:paraId="45216C94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От вводно-распределительного устройства котельной до конечных потребителей, зданий и сооружений, входящих в состав комплекса котельной.</w:t>
            </w:r>
          </w:p>
          <w:p w14:paraId="2E4F422F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  <w:p w14:paraId="31AAC570" w14:textId="77777777" w:rsidR="00DB062B" w:rsidRPr="00C52932" w:rsidRDefault="00DB062B" w:rsidP="00DB062B">
            <w:pPr>
              <w:tabs>
                <w:tab w:val="left" w:pos="0"/>
                <w:tab w:val="left" w:pos="34"/>
              </w:tabs>
              <w:jc w:val="left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  <w:u w:val="single"/>
              </w:rPr>
              <w:t>Сети водоснабжения</w:t>
            </w:r>
            <w:r w:rsidRPr="00C52932">
              <w:rPr>
                <w:rFonts w:ascii="Times New Roman" w:hAnsi="Times New Roman"/>
              </w:rPr>
              <w:t>.</w:t>
            </w:r>
          </w:p>
          <w:p w14:paraId="7F6534A6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В соответствии с требованиями ТУ энергоснабжающей организации на водоснабжение.</w:t>
            </w:r>
          </w:p>
          <w:p w14:paraId="68A1B1C6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  <w:p w14:paraId="1E2DE14F" w14:textId="77777777" w:rsidR="00DB062B" w:rsidRPr="00C52932" w:rsidRDefault="00DB062B" w:rsidP="00DB062B">
            <w:pPr>
              <w:tabs>
                <w:tab w:val="left" w:pos="0"/>
                <w:tab w:val="left" w:pos="34"/>
              </w:tabs>
              <w:jc w:val="left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  <w:u w:val="single"/>
              </w:rPr>
              <w:t>Сети канализации</w:t>
            </w:r>
            <w:r w:rsidRPr="00C52932">
              <w:rPr>
                <w:rFonts w:ascii="Times New Roman" w:hAnsi="Times New Roman"/>
              </w:rPr>
              <w:t>.</w:t>
            </w:r>
          </w:p>
          <w:p w14:paraId="61294826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В соответствии с ТУ.</w:t>
            </w:r>
          </w:p>
          <w:p w14:paraId="07C1B958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  <w:p w14:paraId="2DF008C9" w14:textId="77777777" w:rsidR="00DB062B" w:rsidRPr="00C52932" w:rsidRDefault="00DB062B" w:rsidP="00DB062B">
            <w:pPr>
              <w:tabs>
                <w:tab w:val="left" w:pos="0"/>
                <w:tab w:val="left" w:pos="34"/>
              </w:tabs>
              <w:jc w:val="left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  <w:u w:val="single"/>
              </w:rPr>
              <w:t>Тепловые сети</w:t>
            </w:r>
            <w:r w:rsidRPr="00C52932">
              <w:rPr>
                <w:rFonts w:ascii="Times New Roman" w:hAnsi="Times New Roman"/>
              </w:rPr>
              <w:t>.</w:t>
            </w:r>
          </w:p>
          <w:p w14:paraId="6C8DDA1D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От выпуска котельной до точек присоединения к существующим тепловым сетям.</w:t>
            </w:r>
          </w:p>
          <w:p w14:paraId="18F5753C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Внутреннее теплоснабжение котельной разрабатывает Проектировщик котельной в объеме проектирования внутренних сетей теплоснабжения, разработки генерального плана котельной и сводного плана инженерных сетей.</w:t>
            </w:r>
          </w:p>
          <w:p w14:paraId="1B9F4B73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  <w:p w14:paraId="491E4DA6" w14:textId="77777777" w:rsidR="00DB062B" w:rsidRPr="00C52932" w:rsidRDefault="00DB062B" w:rsidP="00DB062B">
            <w:pPr>
              <w:tabs>
                <w:tab w:val="left" w:pos="0"/>
                <w:tab w:val="left" w:pos="34"/>
              </w:tabs>
              <w:jc w:val="left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  <w:u w:val="single"/>
              </w:rPr>
              <w:t>Газоснабжение</w:t>
            </w:r>
            <w:r w:rsidRPr="00C52932">
              <w:rPr>
                <w:rFonts w:ascii="Times New Roman" w:hAnsi="Times New Roman"/>
              </w:rPr>
              <w:t>.</w:t>
            </w:r>
          </w:p>
          <w:p w14:paraId="2A95AF19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В соответствии с требованиями ТУ энергоснабжающей организации на газоснабжение.</w:t>
            </w:r>
          </w:p>
          <w:p w14:paraId="4B6B2B19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Газоснабжение (внутренние устройство) ГСВ от наружной стены здания котельной до горелочных устройств.</w:t>
            </w:r>
          </w:p>
          <w:p w14:paraId="69612FD4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  <w:p w14:paraId="5074B85F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Корректировка границ проектирования по результатам </w:t>
            </w:r>
            <w:proofErr w:type="spellStart"/>
            <w:proofErr w:type="gramStart"/>
            <w:r w:rsidRPr="00C52932">
              <w:rPr>
                <w:rFonts w:ascii="Times New Roman" w:hAnsi="Times New Roman"/>
              </w:rPr>
              <w:lastRenderedPageBreak/>
              <w:t>доп.обследования</w:t>
            </w:r>
            <w:proofErr w:type="spellEnd"/>
            <w:proofErr w:type="gramEnd"/>
            <w:r w:rsidRPr="00C52932">
              <w:rPr>
                <w:rFonts w:ascii="Times New Roman" w:hAnsi="Times New Roman"/>
              </w:rPr>
              <w:t xml:space="preserve"> состояния инженерных систем при обосновании, а также на основании требований ТУ.</w:t>
            </w:r>
          </w:p>
        </w:tc>
      </w:tr>
      <w:tr w:rsidR="00DB062B" w:rsidRPr="00C52932" w14:paraId="0DD80E86" w14:textId="77777777" w:rsidTr="733DDF39">
        <w:trPr>
          <w:trHeight w:val="60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DD50" w14:textId="77777777" w:rsidR="00DB062B" w:rsidRPr="00C52932" w:rsidRDefault="00DB062B" w:rsidP="00DB062B">
            <w:pPr>
              <w:pStyle w:val="ListParagraph1"/>
              <w:numPr>
                <w:ilvl w:val="0"/>
                <w:numId w:val="2"/>
              </w:numPr>
              <w:tabs>
                <w:tab w:val="left" w:pos="176"/>
              </w:tabs>
              <w:ind w:left="-108" w:firstLine="0"/>
              <w:rPr>
                <w:rFonts w:ascii="Times New Roman" w:hAnsi="Times New Roman"/>
                <w:b/>
              </w:rPr>
            </w:pPr>
            <w:r w:rsidRPr="00C52932">
              <w:rPr>
                <w:rFonts w:ascii="Times New Roman" w:hAnsi="Times New Roman"/>
                <w:b/>
              </w:rPr>
              <w:lastRenderedPageBreak/>
              <w:t>Основные требования к проектным решениям</w:t>
            </w:r>
          </w:p>
        </w:tc>
      </w:tr>
      <w:tr w:rsidR="00DB062B" w:rsidRPr="00C52932" w14:paraId="79391DAD" w14:textId="77777777" w:rsidTr="733DDF39">
        <w:trPr>
          <w:trHeight w:val="8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D098" w14:textId="77777777" w:rsidR="00DB062B" w:rsidRPr="00C52932" w:rsidRDefault="00DB062B" w:rsidP="00DB062B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3.1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C2D9D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Схема планировочной организации земельного участка, Генеральный план и транспорт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EA413" w14:textId="4BE8A3B5" w:rsidR="00DB062B" w:rsidRPr="00C52932" w:rsidRDefault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  <w:pPrChange w:id="393" w:author="александр шлапак" w:date="2022-05-20T17:32:00Z">
                <w:pPr>
                  <w:jc w:val="both"/>
                </w:pPr>
              </w:pPrChange>
            </w:pPr>
            <w:r w:rsidRPr="00C52932">
              <w:rPr>
                <w:rFonts w:ascii="Times New Roman" w:hAnsi="Times New Roman"/>
              </w:rPr>
              <w:t>Предусмотреть оптимальное размещение объекта на отведенном участке строительства в соответствии требованиями с СП 18.13330.</w:t>
            </w:r>
            <w:del w:id="394" w:author="александр шлапак" w:date="2022-05-20T17:31:00Z">
              <w:r w:rsidRPr="00C52932" w:rsidDel="008B0F7B">
                <w:rPr>
                  <w:rFonts w:ascii="Times New Roman" w:hAnsi="Times New Roman"/>
                </w:rPr>
                <w:delText xml:space="preserve">2011 </w:delText>
              </w:r>
            </w:del>
            <w:ins w:id="395" w:author="александр шлапак" w:date="2022-05-20T17:31:00Z">
              <w:r w:rsidR="008B0F7B" w:rsidRPr="00C52932">
                <w:rPr>
                  <w:rFonts w:ascii="Times New Roman" w:hAnsi="Times New Roman"/>
                </w:rPr>
                <w:t>201</w:t>
              </w:r>
            </w:ins>
            <w:ins w:id="396" w:author="александр шлапак" w:date="2022-05-20T17:32:00Z">
              <w:r w:rsidR="008B0F7B" w:rsidRPr="00C52932">
                <w:rPr>
                  <w:rFonts w:ascii="Times New Roman" w:hAnsi="Times New Roman"/>
                </w:rPr>
                <w:t>9</w:t>
              </w:r>
            </w:ins>
            <w:ins w:id="397" w:author="александр шлапак" w:date="2022-05-20T17:31:00Z">
              <w:r w:rsidR="008B0F7B" w:rsidRPr="00C52932">
                <w:rPr>
                  <w:rFonts w:ascii="Times New Roman" w:hAnsi="Times New Roman"/>
                </w:rPr>
                <w:t xml:space="preserve"> </w:t>
              </w:r>
            </w:ins>
            <w:r w:rsidRPr="00C52932">
              <w:rPr>
                <w:rFonts w:ascii="Times New Roman" w:hAnsi="Times New Roman"/>
              </w:rPr>
              <w:t>«</w:t>
            </w:r>
            <w:ins w:id="398" w:author="александр шлапак" w:date="2022-05-20T17:32:00Z">
              <w:r w:rsidR="008B0F7B" w:rsidRPr="00C52932">
                <w:rPr>
                  <w:rFonts w:ascii="Times New Roman" w:hAnsi="Times New Roman"/>
                  <w:rPrChange w:id="399" w:author="александр шлапак" w:date="2022-06-02T08:06:00Z">
                    <w:rPr>
                      <w:rFonts w:ascii="Arial" w:hAnsi="Arial" w:cs="Arial"/>
                      <w:b/>
                      <w:bCs/>
                      <w:color w:val="444444"/>
                    </w:rPr>
                  </w:rPrChange>
                </w:rPr>
                <w:t>Производственные объекты</w:t>
              </w:r>
              <w:r w:rsidR="008B0F7B" w:rsidRPr="00C52932">
                <w:rPr>
                  <w:rFonts w:ascii="Times New Roman" w:hAnsi="Times New Roman"/>
                </w:rPr>
                <w:t>. Планировочная организация земельного участка</w:t>
              </w:r>
            </w:ins>
            <w:del w:id="400" w:author="александр шлапак" w:date="2022-05-20T17:32:00Z">
              <w:r w:rsidRPr="00C52932" w:rsidDel="008B0F7B">
                <w:rPr>
                  <w:rFonts w:ascii="Times New Roman" w:hAnsi="Times New Roman"/>
                </w:rPr>
                <w:delText>Генеральные планы промышленных предприятий</w:delText>
              </w:r>
            </w:del>
            <w:r w:rsidRPr="00C52932">
              <w:rPr>
                <w:rFonts w:ascii="Times New Roman" w:hAnsi="Times New Roman"/>
              </w:rPr>
              <w:t>», с учетом планировочных ограничений и нормативных требований к балансу территории участка строительства.</w:t>
            </w:r>
          </w:p>
        </w:tc>
      </w:tr>
      <w:tr w:rsidR="00DB062B" w:rsidRPr="00C52932" w14:paraId="681C2903" w14:textId="77777777" w:rsidTr="733DDF39">
        <w:trPr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7F91" w14:textId="77777777" w:rsidR="00DB062B" w:rsidRPr="00C52932" w:rsidRDefault="00DB062B" w:rsidP="00DB062B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3.2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B21F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Архитектурно-планировочные решения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1DF0" w14:textId="77777777" w:rsidR="00DB062B" w:rsidRPr="00C52932" w:rsidRDefault="00DB062B" w:rsidP="00DB062B">
            <w:pPr>
              <w:pStyle w:val="ListParagraph1"/>
              <w:ind w:left="0"/>
              <w:jc w:val="left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Здание котельной:</w:t>
            </w:r>
          </w:p>
          <w:p w14:paraId="568D4F63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устранить замечания Экспертизы промышленной безопасности здания котельной.</w:t>
            </w:r>
          </w:p>
          <w:p w14:paraId="062B6295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Все помещения должны отвечать требованиям действующих нормативных документов.</w:t>
            </w:r>
          </w:p>
          <w:p w14:paraId="4971AAE5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При проектировании учитывать требования положения о технической политике АО «Газпром </w:t>
            </w:r>
            <w:proofErr w:type="spellStart"/>
            <w:r w:rsidRPr="00C52932">
              <w:rPr>
                <w:rFonts w:ascii="Times New Roman" w:hAnsi="Times New Roman"/>
              </w:rPr>
              <w:t>теплоэнерго</w:t>
            </w:r>
            <w:proofErr w:type="spellEnd"/>
            <w:r w:rsidRPr="00C52932">
              <w:rPr>
                <w:rFonts w:ascii="Times New Roman" w:hAnsi="Times New Roman"/>
              </w:rPr>
              <w:t xml:space="preserve">» и дочерних обществ АО «Газпром </w:t>
            </w:r>
            <w:proofErr w:type="spellStart"/>
            <w:r w:rsidRPr="00C52932">
              <w:rPr>
                <w:rFonts w:ascii="Times New Roman" w:hAnsi="Times New Roman"/>
              </w:rPr>
              <w:t>теплоэнерго</w:t>
            </w:r>
            <w:proofErr w:type="spellEnd"/>
            <w:r w:rsidRPr="00C52932">
              <w:rPr>
                <w:rFonts w:ascii="Times New Roman" w:hAnsi="Times New Roman"/>
              </w:rPr>
              <w:t>».</w:t>
            </w:r>
          </w:p>
          <w:p w14:paraId="28B5F8F2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Срок эксплуатации здания не менее 20 лет.</w:t>
            </w:r>
          </w:p>
        </w:tc>
      </w:tr>
      <w:tr w:rsidR="00DB062B" w:rsidRPr="00C52932" w14:paraId="09EE5064" w14:textId="77777777" w:rsidTr="733DDF39">
        <w:trPr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54C6" w14:textId="77777777" w:rsidR="00DB062B" w:rsidRPr="00C52932" w:rsidRDefault="00DB062B" w:rsidP="00DB062B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3.3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ED00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Конструктивные решения, изделия и материалы несущих конструкций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ECDE7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При разработке конструктивных решений применять современные материалы и оборудование с внедрением современных стандартов энергоэффективности и безопасности.</w:t>
            </w:r>
          </w:p>
          <w:p w14:paraId="42CDD389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Технические решения должны соответствовать их функциональному назначению и требованиям действующих нормативных документов, строительным нормам, правилам, техническим регламентам и государственным стандартам и др.</w:t>
            </w:r>
          </w:p>
          <w:p w14:paraId="6D390695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Конструктивные решения корпуса котельной определить проектом с соблюдением требований нормативно-технической документации.</w:t>
            </w:r>
          </w:p>
          <w:p w14:paraId="05DFDF75" w14:textId="77777777" w:rsidR="00DB062B" w:rsidRPr="00C52932" w:rsidRDefault="00DB062B" w:rsidP="00DB062B">
            <w:pPr>
              <w:jc w:val="both"/>
              <w:rPr>
                <w:ins w:id="401" w:author="александр шлапак" w:date="2022-05-20T17:33:00Z"/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Дымовые трубы – предусмотреть проектом установку многоствольной трубы. Для каждого котла проектом предусмотреть газоотводящий ствол.</w:t>
            </w:r>
          </w:p>
          <w:p w14:paraId="3FBE7DD6" w14:textId="3A892B3F" w:rsidR="008B0F7B" w:rsidRPr="00C52932" w:rsidRDefault="008B0F7B" w:rsidP="00DB062B">
            <w:pPr>
              <w:jc w:val="both"/>
              <w:rPr>
                <w:rFonts w:ascii="Times New Roman" w:hAnsi="Times New Roman"/>
              </w:rPr>
            </w:pPr>
            <w:ins w:id="402" w:author="александр шлапак" w:date="2022-05-20T17:33:00Z">
              <w:r w:rsidRPr="00C52932">
                <w:rPr>
                  <w:rFonts w:ascii="Times New Roman" w:hAnsi="Times New Roman"/>
                  <w:rPrChange w:id="403" w:author="александр шлапак" w:date="2022-06-02T08:06:00Z">
                    <w:rPr>
                      <w:rFonts w:ascii="Times New Roman" w:hAnsi="Times New Roman"/>
                      <w:highlight w:val="yellow"/>
                    </w:rPr>
                  </w:rPrChange>
                </w:rPr>
                <w:t>Предусмотреть проектными решениями ограждение территории котельной. В качестве ограждения применить конструкции, соответствующие «Методическим руководством по оформлению производственных зданий и сооружений электроэнергетических компаний группы «Газпром»</w:t>
              </w:r>
              <w:r w:rsidRPr="00C52932">
                <w:rPr>
                  <w:rFonts w:ascii="Times New Roman" w:hAnsi="Times New Roman"/>
                </w:rPr>
                <w:t>.</w:t>
              </w:r>
            </w:ins>
          </w:p>
        </w:tc>
      </w:tr>
      <w:tr w:rsidR="00DB062B" w:rsidRPr="00C52932" w14:paraId="3D6ED193" w14:textId="77777777" w:rsidTr="733DDF39">
        <w:trPr>
          <w:trHeight w:val="1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EB10C" w14:textId="77777777" w:rsidR="00DB062B" w:rsidRPr="00C52932" w:rsidRDefault="00DB062B" w:rsidP="00DB062B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3.4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CCFB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Технологические решения и оборудование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6BF28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 xml:space="preserve">При </w:t>
            </w:r>
            <w:r w:rsidRPr="00C52932">
              <w:rPr>
                <w:rFonts w:ascii="Times New Roman" w:hAnsi="Times New Roman"/>
              </w:rPr>
              <w:t>разработке технологических решений учитывать</w:t>
            </w:r>
            <w:r w:rsidRPr="00C52932">
              <w:rPr>
                <w:rFonts w:ascii="Times New Roman" w:eastAsia="HiddenHorzOCR" w:hAnsi="Times New Roman"/>
              </w:rPr>
              <w:t xml:space="preserve"> решения экспертно-технического совета ООО «Газпром энергохолдинг» (Протокол №24 от 24.05.2021г.), «Положения о Технической политике АО «Газпром </w:t>
            </w:r>
            <w:proofErr w:type="spellStart"/>
            <w:r w:rsidRPr="00C52932">
              <w:rPr>
                <w:rFonts w:ascii="Times New Roman" w:eastAsia="HiddenHorzOCR" w:hAnsi="Times New Roman"/>
              </w:rPr>
              <w:t>теплоэнерго</w:t>
            </w:r>
            <w:proofErr w:type="spellEnd"/>
            <w:r w:rsidRPr="00C52932">
              <w:rPr>
                <w:rFonts w:ascii="Times New Roman" w:eastAsia="HiddenHorzOCR" w:hAnsi="Times New Roman"/>
              </w:rPr>
              <w:t xml:space="preserve">» и дочерних обществ АО «Газпром </w:t>
            </w:r>
            <w:proofErr w:type="spellStart"/>
            <w:r w:rsidRPr="00C52932">
              <w:rPr>
                <w:rFonts w:ascii="Times New Roman" w:eastAsia="HiddenHorzOCR" w:hAnsi="Times New Roman"/>
              </w:rPr>
              <w:t>теплоэнерго</w:t>
            </w:r>
            <w:proofErr w:type="spellEnd"/>
            <w:r w:rsidRPr="00C52932">
              <w:rPr>
                <w:rFonts w:ascii="Times New Roman" w:eastAsia="HiddenHorzOCR" w:hAnsi="Times New Roman"/>
              </w:rPr>
              <w:t>».</w:t>
            </w:r>
          </w:p>
          <w:p w14:paraId="01E032AF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Разработать мероприятия, обеспечивающие бесперебойное теплоснабжение всех существующих потребителей, с учетом необходимости.</w:t>
            </w:r>
          </w:p>
          <w:p w14:paraId="11050C30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  <w:p w14:paraId="09B15227" w14:textId="77777777" w:rsidR="00DB062B" w:rsidRPr="00C52932" w:rsidRDefault="00DB062B" w:rsidP="00DB062B">
            <w:pPr>
              <w:pStyle w:val="ListParagraph1"/>
              <w:numPr>
                <w:ilvl w:val="0"/>
                <w:numId w:val="10"/>
              </w:numPr>
              <w:snapToGrid w:val="0"/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Котельное оборудование.</w:t>
            </w:r>
          </w:p>
          <w:p w14:paraId="72A95BEF" w14:textId="65F54845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 xml:space="preserve">Водогрейные котлы жаротрубные или водотрубные. </w:t>
            </w:r>
            <w:ins w:id="404" w:author="александр шлапак" w:date="2022-05-20T19:16:00Z">
              <w:r w:rsidR="00A1235C" w:rsidRPr="00C52932">
                <w:rPr>
                  <w:rFonts w:ascii="Times New Roman" w:eastAsia="HiddenHorzOCR" w:hAnsi="Times New Roman"/>
                  <w:rPrChange w:id="405" w:author="александр шлапак" w:date="2022-06-02T08:06:00Z">
                    <w:rPr>
                      <w:rFonts w:ascii="Times New Roman" w:eastAsia="HiddenHorzOCR" w:hAnsi="Times New Roman"/>
                      <w:highlight w:val="yellow"/>
                    </w:rPr>
                  </w:rPrChange>
                </w:rPr>
                <w:t xml:space="preserve">Выбор мощности котельных агрегатов принять согласно </w:t>
              </w:r>
              <w:r w:rsidR="00A1235C" w:rsidRPr="00C52932">
                <w:rPr>
                  <w:rFonts w:ascii="Times New Roman" w:eastAsia="HiddenHorzOCR" w:hAnsi="Times New Roman"/>
                  <w:rPrChange w:id="406" w:author="александр шлапак" w:date="2022-06-02T08:06:00Z">
                    <w:rPr>
                      <w:rFonts w:ascii="Times New Roman" w:eastAsia="HiddenHorzOCR" w:hAnsi="Times New Roman"/>
                      <w:highlight w:val="yellow"/>
                    </w:rPr>
                  </w:rPrChange>
                </w:rPr>
                <w:br/>
                <w:t>СП 89.13330.2016 «Котельные установки».</w:t>
              </w:r>
            </w:ins>
            <w:del w:id="407" w:author="александр шлапак" w:date="2022-05-20T19:16:00Z">
              <w:r w:rsidRPr="00C52932" w:rsidDel="00A1235C">
                <w:rPr>
                  <w:rFonts w:ascii="Times New Roman" w:eastAsia="HiddenHorzOCR" w:hAnsi="Times New Roman"/>
                </w:rPr>
                <w:delText>Мощность котельных агрегатов подобрать из условия выполнения требований нормативно-технической документации.</w:delText>
              </w:r>
            </w:del>
            <w:r w:rsidRPr="00C52932">
              <w:rPr>
                <w:rFonts w:ascii="Times New Roman" w:eastAsia="HiddenHorzOCR" w:hAnsi="Times New Roman"/>
              </w:rPr>
              <w:t xml:space="preserve"> </w:t>
            </w:r>
            <w:r w:rsidRPr="00C52932">
              <w:rPr>
                <w:rFonts w:ascii="Times New Roman" w:hAnsi="Times New Roman"/>
              </w:rPr>
              <w:t>Предусмотреть независимую схему подключения котлов к тепловой сети.</w:t>
            </w:r>
            <w:r w:rsidRPr="00C52932">
              <w:rPr>
                <w:rFonts w:ascii="Times New Roman" w:eastAsia="HiddenHorzOCR" w:hAnsi="Times New Roman"/>
              </w:rPr>
              <w:t xml:space="preserve"> </w:t>
            </w:r>
            <w:r w:rsidRPr="00C52932">
              <w:rPr>
                <w:rFonts w:ascii="Times New Roman" w:hAnsi="Times New Roman"/>
              </w:rPr>
              <w:t>Котлы должны быть укомплектованы техническими устройствами комплекта заводской поставки.</w:t>
            </w:r>
          </w:p>
          <w:p w14:paraId="6638E1BF" w14:textId="77777777" w:rsidR="00DB062B" w:rsidRPr="00C52932" w:rsidRDefault="00DB062B" w:rsidP="00DB062B">
            <w:pPr>
              <w:tabs>
                <w:tab w:val="left" w:pos="0"/>
              </w:tabs>
              <w:jc w:val="both"/>
              <w:rPr>
                <w:rFonts w:ascii="Times New Roman" w:eastAsia="HiddenHorzOCR" w:hAnsi="Times New Roman"/>
              </w:rPr>
            </w:pPr>
          </w:p>
          <w:p w14:paraId="2F395B64" w14:textId="77777777" w:rsidR="00DB062B" w:rsidRPr="00C52932" w:rsidRDefault="00DB062B" w:rsidP="00DB062B">
            <w:pPr>
              <w:pStyle w:val="ListParagraph1"/>
              <w:numPr>
                <w:ilvl w:val="0"/>
                <w:numId w:val="10"/>
              </w:numPr>
              <w:snapToGrid w:val="0"/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Горелочные устройства.</w:t>
            </w:r>
          </w:p>
          <w:p w14:paraId="4673E099" w14:textId="77777777" w:rsidR="00DB062B" w:rsidRPr="00C52932" w:rsidRDefault="00DB062B" w:rsidP="00DB062B">
            <w:pPr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Установить на котлах современные газогорелочные устройства отечественного производства ГК «ТЕКОН»: типа ГГМ с выносным вентилятором или </w:t>
            </w:r>
            <w:proofErr w:type="spellStart"/>
            <w:r w:rsidRPr="00C52932">
              <w:rPr>
                <w:rFonts w:ascii="Times New Roman" w:hAnsi="Times New Roman"/>
              </w:rPr>
              <w:t>блочно</w:t>
            </w:r>
            <w:proofErr w:type="spellEnd"/>
            <w:r w:rsidRPr="00C52932">
              <w:rPr>
                <w:rFonts w:ascii="Times New Roman" w:hAnsi="Times New Roman"/>
              </w:rPr>
              <w:t xml:space="preserve">-модульного исполнения со встроенным вентилятором (определяется проектом). Конструктивное </w:t>
            </w:r>
            <w:r w:rsidRPr="00C52932">
              <w:rPr>
                <w:rFonts w:ascii="Times New Roman" w:hAnsi="Times New Roman"/>
              </w:rPr>
              <w:lastRenderedPageBreak/>
              <w:t>исполнение горелочных устройств должно содержать в составе пилотную горелку и обеспечивать надежное воспламенение и устойчивое горение топлива без отрыва и проскока пламени, высокую маневренность в регулируемом диапазоне нагрузок котла.</w:t>
            </w:r>
          </w:p>
          <w:p w14:paraId="667C1C2E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</w:p>
          <w:p w14:paraId="4251FF4E" w14:textId="77777777" w:rsidR="00DB062B" w:rsidRPr="00C52932" w:rsidRDefault="00DB062B" w:rsidP="00DB062B">
            <w:pPr>
              <w:pStyle w:val="ListParagraph1"/>
              <w:numPr>
                <w:ilvl w:val="0"/>
                <w:numId w:val="10"/>
              </w:numPr>
              <w:snapToGrid w:val="0"/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Газовое оборудование.</w:t>
            </w:r>
          </w:p>
          <w:p w14:paraId="5EBC3112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Непосредственно перед горелкой должен быть установлен блок газооборудования автоматического типа БГА (БГАЭ) отечественного производства ГК «ТЕКОН», обеспечивающий функции отключения подачи газа, контроля герметичности и регулирования расхода газа на горелку. Конструкция блока должна предусматривать: два ПЗК (класса герметичности затвора «А» ГОСТ 9544-2015), изготовленных в едином корпусе; систему автоматической опрессовки; врезку между ПЗК электромагнитного клапана типа «НО» (класса герметичности затвора «А» ГОСТ 9544-2015) для присоединения к нему газопровода безопасности; врезку между ПЗК электромагнитного клапана типа «НЗ» (класса герметичности затвора класса «А» ГОСТ 9544-2015) для присоединения к нему газопровода запальника и отдельно устанавливаемый регулирующий затвор с электроприводом (при необходимости). Блок БГА (БГАЭ) должен поставляться единым изделием, прошедшим проверку и отладку на заводе-изготовителе. Блоки БГА (БГАЭ) должны соответствовать требованиям технических регламентов, национальных стандартов, иметь сертификаты, разрешения на применение в РФ, изготавливаться в РФ и выпускаться в промышленных сериях.</w:t>
            </w:r>
          </w:p>
          <w:p w14:paraId="74B3624B" w14:textId="77777777" w:rsidR="00DB062B" w:rsidRPr="00C52932" w:rsidRDefault="00DB062B" w:rsidP="00DB062B">
            <w:pPr>
              <w:tabs>
                <w:tab w:val="left" w:pos="0"/>
              </w:tabs>
              <w:jc w:val="both"/>
              <w:rPr>
                <w:rFonts w:ascii="Times New Roman" w:eastAsia="HiddenHorzOCR" w:hAnsi="Times New Roman"/>
              </w:rPr>
            </w:pPr>
          </w:p>
          <w:p w14:paraId="20CEC086" w14:textId="77777777" w:rsidR="00DB062B" w:rsidRPr="00C52932" w:rsidRDefault="00DB062B" w:rsidP="00DB062B">
            <w:pPr>
              <w:pStyle w:val="ListParagraph1"/>
              <w:numPr>
                <w:ilvl w:val="0"/>
                <w:numId w:val="10"/>
              </w:numPr>
              <w:snapToGrid w:val="0"/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Насосное оборудование.</w:t>
            </w:r>
          </w:p>
          <w:p w14:paraId="52C31DF7" w14:textId="77777777" w:rsidR="00A1235C" w:rsidRPr="00C52932" w:rsidRDefault="00A1235C" w:rsidP="00A1235C">
            <w:pPr>
              <w:tabs>
                <w:tab w:val="left" w:pos="0"/>
              </w:tabs>
              <w:jc w:val="both"/>
              <w:rPr>
                <w:ins w:id="408" w:author="александр шлапак" w:date="2022-05-20T19:19:00Z"/>
                <w:rFonts w:ascii="Times New Roman" w:eastAsia="HiddenHorzOCR" w:hAnsi="Times New Roman"/>
              </w:rPr>
            </w:pPr>
            <w:ins w:id="409" w:author="александр шлапак" w:date="2022-05-20T19:19:00Z">
              <w:r w:rsidRPr="00C52932">
                <w:rPr>
                  <w:rFonts w:ascii="Times New Roman" w:eastAsia="HiddenHorzOCR" w:hAnsi="Times New Roman"/>
                </w:rPr>
                <w:t xml:space="preserve">В котельной предусмотреть насосы отечественного производства </w:t>
              </w:r>
              <w:r w:rsidRPr="00C52932">
                <w:rPr>
                  <w:rFonts w:ascii="Times New Roman" w:eastAsia="HiddenHorzOCR" w:hAnsi="Times New Roman"/>
                  <w:rPrChange w:id="410" w:author="александр шлапак" w:date="2022-06-02T08:06:00Z">
                    <w:rPr>
                      <w:rFonts w:ascii="Times New Roman" w:eastAsia="HiddenHorzOCR" w:hAnsi="Times New Roman"/>
                      <w:highlight w:val="yellow"/>
                    </w:rPr>
                  </w:rPrChange>
                </w:rPr>
                <w:t>или аналог</w:t>
              </w:r>
              <w:r w:rsidRPr="00C52932">
                <w:rPr>
                  <w:rFonts w:ascii="Times New Roman" w:eastAsia="HiddenHorzOCR" w:hAnsi="Times New Roman"/>
                </w:rPr>
                <w:t xml:space="preserve">. </w:t>
              </w:r>
              <w:r w:rsidRPr="00C52932">
                <w:rPr>
                  <w:rFonts w:ascii="Times New Roman" w:eastAsia="HiddenHorzOCR" w:hAnsi="Times New Roman"/>
                  <w:rPrChange w:id="411" w:author="александр шлапак" w:date="2022-06-02T08:06:00Z">
                    <w:rPr>
                      <w:rFonts w:ascii="Times New Roman" w:eastAsia="HiddenHorzOCR" w:hAnsi="Times New Roman"/>
                      <w:highlight w:val="yellow"/>
                    </w:rPr>
                  </w:rPrChange>
                </w:rPr>
                <w:t>Для насосов</w:t>
              </w:r>
              <w:r w:rsidRPr="00C52932">
                <w:rPr>
                  <w:rFonts w:ascii="Times New Roman" w:eastAsia="HiddenHorzOCR" w:hAnsi="Times New Roman"/>
                </w:rPr>
                <w:t xml:space="preserve">, имеющих переменную нагрузку (рециркуляционных, подпиточных и т.д.) предусмотреть частотные преобразователи.  </w:t>
              </w:r>
              <w:r w:rsidRPr="00C52932">
                <w:rPr>
                  <w:rFonts w:ascii="Times New Roman" w:eastAsia="HiddenHorzOCR" w:hAnsi="Times New Roman"/>
                  <w:rPrChange w:id="412" w:author="александр шлапак" w:date="2022-06-02T08:06:00Z">
                    <w:rPr>
                      <w:rFonts w:ascii="Times New Roman" w:eastAsia="HiddenHorzOCR" w:hAnsi="Times New Roman"/>
                      <w:highlight w:val="yellow"/>
                    </w:rPr>
                  </w:rPrChange>
                </w:rPr>
                <w:t>ЧРП предусмотреть в щите управления</w:t>
              </w:r>
              <w:r w:rsidRPr="00C52932">
                <w:rPr>
                  <w:rFonts w:ascii="Times New Roman" w:eastAsia="HiddenHorzOCR" w:hAnsi="Times New Roman"/>
                </w:rPr>
                <w:t>.</w:t>
              </w:r>
            </w:ins>
          </w:p>
          <w:p w14:paraId="36BC9019" w14:textId="29483918" w:rsidR="00DB062B" w:rsidRPr="00C52932" w:rsidDel="00A1235C" w:rsidRDefault="00DB062B" w:rsidP="00DB062B">
            <w:pPr>
              <w:tabs>
                <w:tab w:val="left" w:pos="0"/>
              </w:tabs>
              <w:jc w:val="both"/>
              <w:rPr>
                <w:del w:id="413" w:author="александр шлапак" w:date="2022-05-20T19:19:00Z"/>
                <w:rFonts w:ascii="Times New Roman" w:eastAsia="HiddenHorzOCR" w:hAnsi="Times New Roman"/>
              </w:rPr>
            </w:pPr>
            <w:del w:id="414" w:author="александр шлапак" w:date="2022-05-20T19:19:00Z">
              <w:r w:rsidRPr="00C52932" w:rsidDel="00A1235C">
                <w:rPr>
                  <w:rFonts w:ascii="Times New Roman" w:eastAsia="HiddenHorzOCR" w:hAnsi="Times New Roman"/>
                </w:rPr>
                <w:delText xml:space="preserve">В котельной предусмотреть насосы отечественного производства. На насосах имеющих переменную нагрузку (рециркуляционных, подпиточных и т.д.) предусмотреть частотные преобразователи. </w:delText>
              </w:r>
            </w:del>
          </w:p>
          <w:p w14:paraId="7AF0EA7E" w14:textId="77777777" w:rsidR="00DB062B" w:rsidRPr="00C52932" w:rsidRDefault="00DB062B" w:rsidP="00DB062B">
            <w:pPr>
              <w:tabs>
                <w:tab w:val="left" w:pos="0"/>
              </w:tabs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При выборе ЧРП для насосов мощностью 3-15кВт использовать ЧРП или систему группового управления насосами (СГУ) производства ГК «ТЕКОН».</w:t>
            </w:r>
          </w:p>
          <w:p w14:paraId="0760D4B2" w14:textId="77777777" w:rsidR="00DB062B" w:rsidRPr="00C52932" w:rsidRDefault="00DB062B" w:rsidP="00DB062B">
            <w:pPr>
              <w:tabs>
                <w:tab w:val="left" w:pos="0"/>
              </w:tabs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На остальных насосах предусмотреть устройства плавного пуска.</w:t>
            </w:r>
          </w:p>
          <w:p w14:paraId="28CC59F4" w14:textId="768BD954" w:rsidR="00DB062B" w:rsidRPr="00C52932" w:rsidRDefault="00DB062B" w:rsidP="00DB062B">
            <w:pPr>
              <w:tabs>
                <w:tab w:val="left" w:pos="0"/>
              </w:tabs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 xml:space="preserve">Сетевых насосов предусмотреть не менее двух, один из которых является резервным. Запас по расходу и напору сетевых насосов должен составлять </w:t>
            </w:r>
            <w:del w:id="415" w:author="александр шлапак" w:date="2022-05-20T17:33:00Z">
              <w:r w:rsidRPr="00C52932" w:rsidDel="008B0F7B">
                <w:rPr>
                  <w:rFonts w:ascii="Times New Roman" w:eastAsia="HiddenHorzOCR" w:hAnsi="Times New Roman"/>
                </w:rPr>
                <w:delText>25</w:delText>
              </w:r>
            </w:del>
            <w:ins w:id="416" w:author="александр шлапак" w:date="2022-05-20T17:33:00Z">
              <w:r w:rsidR="008B0F7B" w:rsidRPr="00C52932">
                <w:rPr>
                  <w:rFonts w:ascii="Times New Roman" w:eastAsia="HiddenHorzOCR" w:hAnsi="Times New Roman"/>
                </w:rPr>
                <w:t>10</w:t>
              </w:r>
            </w:ins>
            <w:r w:rsidRPr="00C52932">
              <w:rPr>
                <w:rFonts w:ascii="Times New Roman" w:eastAsia="HiddenHorzOCR" w:hAnsi="Times New Roman"/>
              </w:rPr>
              <w:t>%.</w:t>
            </w:r>
          </w:p>
          <w:p w14:paraId="42A39C57" w14:textId="77777777" w:rsidR="00DB062B" w:rsidRPr="00C52932" w:rsidRDefault="00DB062B" w:rsidP="00DB062B">
            <w:pPr>
              <w:tabs>
                <w:tab w:val="left" w:pos="0"/>
              </w:tabs>
              <w:jc w:val="both"/>
              <w:rPr>
                <w:rFonts w:ascii="Times New Roman" w:eastAsia="HiddenHorzOCR" w:hAnsi="Times New Roman"/>
                <w:lang w:val="en-US"/>
              </w:rPr>
            </w:pPr>
            <w:r w:rsidRPr="00C52932">
              <w:rPr>
                <w:rFonts w:ascii="Times New Roman" w:eastAsia="HiddenHorzOCR" w:hAnsi="Times New Roman"/>
              </w:rPr>
              <w:t xml:space="preserve">Предусмотреть наличие </w:t>
            </w:r>
            <w:proofErr w:type="spellStart"/>
            <w:r w:rsidRPr="00C52932">
              <w:rPr>
                <w:rFonts w:ascii="Times New Roman" w:eastAsia="HiddenHorzOCR" w:hAnsi="Times New Roman"/>
              </w:rPr>
              <w:t>виброкомпенсаторов</w:t>
            </w:r>
            <w:proofErr w:type="spellEnd"/>
            <w:r w:rsidRPr="00C52932">
              <w:rPr>
                <w:rFonts w:ascii="Times New Roman" w:eastAsia="HiddenHorzOCR" w:hAnsi="Times New Roman"/>
              </w:rPr>
              <w:t xml:space="preserve"> для уменьшения механических нагрузок в трубной обвязке насосов. </w:t>
            </w:r>
            <w:proofErr w:type="spellStart"/>
            <w:r w:rsidRPr="00C52932">
              <w:rPr>
                <w:rFonts w:ascii="Times New Roman" w:eastAsia="HiddenHorzOCR" w:hAnsi="Times New Roman"/>
              </w:rPr>
              <w:t>Виброкомпенсаторы</w:t>
            </w:r>
            <w:proofErr w:type="spellEnd"/>
            <w:r w:rsidRPr="00C52932">
              <w:rPr>
                <w:rFonts w:ascii="Times New Roman" w:eastAsia="HiddenHorzOCR" w:hAnsi="Times New Roman"/>
              </w:rPr>
              <w:t xml:space="preserve"> выбирать с параметрами, соответствующими параметрам теплоносителя.</w:t>
            </w:r>
          </w:p>
          <w:p w14:paraId="19B18003" w14:textId="77777777" w:rsidR="00DB062B" w:rsidRPr="00C52932" w:rsidRDefault="00DB062B" w:rsidP="00DB062B">
            <w:pPr>
              <w:tabs>
                <w:tab w:val="left" w:pos="0"/>
              </w:tabs>
              <w:jc w:val="both"/>
              <w:rPr>
                <w:rFonts w:ascii="Times New Roman" w:eastAsia="HiddenHorzOCR" w:hAnsi="Times New Roman"/>
                <w:lang w:val="en-US"/>
              </w:rPr>
            </w:pPr>
          </w:p>
          <w:p w14:paraId="4988B4BA" w14:textId="77777777" w:rsidR="00DB062B" w:rsidRPr="00C52932" w:rsidRDefault="00DB062B" w:rsidP="00DB062B">
            <w:pPr>
              <w:pStyle w:val="ListParagraph1"/>
              <w:numPr>
                <w:ilvl w:val="0"/>
                <w:numId w:val="10"/>
              </w:numPr>
              <w:snapToGrid w:val="0"/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Оборудование водоснабжения и </w:t>
            </w:r>
            <w:proofErr w:type="spellStart"/>
            <w:r w:rsidRPr="00C52932">
              <w:rPr>
                <w:rFonts w:ascii="Times New Roman" w:hAnsi="Times New Roman"/>
              </w:rPr>
              <w:t>химводоподготовки</w:t>
            </w:r>
            <w:proofErr w:type="spellEnd"/>
            <w:r w:rsidRPr="00C52932">
              <w:rPr>
                <w:rFonts w:ascii="Times New Roman" w:hAnsi="Times New Roman"/>
              </w:rPr>
              <w:t>.</w:t>
            </w:r>
          </w:p>
          <w:p w14:paraId="1C8A21E8" w14:textId="77777777" w:rsidR="00DB062B" w:rsidRPr="00C52932" w:rsidRDefault="00DB062B" w:rsidP="00DB062B">
            <w:pPr>
              <w:tabs>
                <w:tab w:val="left" w:pos="0"/>
              </w:tabs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Состав оборудования ВПУ определить проектом исходя из условия качества исходной воды.</w:t>
            </w:r>
          </w:p>
          <w:p w14:paraId="7A438F0E" w14:textId="77777777" w:rsidR="00DB062B" w:rsidRPr="00C52932" w:rsidRDefault="00DB062B" w:rsidP="00DB062B">
            <w:pPr>
              <w:tabs>
                <w:tab w:val="left" w:pos="0"/>
              </w:tabs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В составе ВПУ предусмотреть установку для удаления или связывания растворенных агрессивных газов в котловом контуре и в контуре сетевой воды, а также установку деаэрации для системы ГВС.</w:t>
            </w:r>
          </w:p>
          <w:p w14:paraId="0CD3FAC2" w14:textId="77777777" w:rsidR="00DB062B" w:rsidRPr="00C52932" w:rsidRDefault="00DB062B" w:rsidP="00DB062B">
            <w:pPr>
              <w:tabs>
                <w:tab w:val="left" w:pos="0"/>
              </w:tabs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Качество обработанной на ВПУ воды должно соответствовать качеству воды для принятых водогрейных котлов и качеству воды для тепловых сетей согласно «Правилам технической эксплуатации электрических станций и сетей РФ». ВПУ должна соответствовать требованиям "СП 89.13330.2016. Свод правил. Котельные установки. Актуализированная редакция СНиП II-35-76".</w:t>
            </w:r>
          </w:p>
          <w:p w14:paraId="3B47A2E4" w14:textId="77777777" w:rsidR="00DB062B" w:rsidRPr="00C52932" w:rsidRDefault="00DB062B" w:rsidP="00DB062B">
            <w:pPr>
              <w:tabs>
                <w:tab w:val="left" w:pos="0"/>
              </w:tabs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lastRenderedPageBreak/>
              <w:t>ВПУ должна работать без постоянного присутствия персонала, за исключением загрузки реагентов, с автоматической регенерацией фильтров по расходу очищаемой воды. Предусмотреть место хранения реагентов.</w:t>
            </w:r>
          </w:p>
          <w:p w14:paraId="4640EA6E" w14:textId="77777777" w:rsidR="00DB062B" w:rsidRPr="00C52932" w:rsidRDefault="00DB062B" w:rsidP="00DB062B">
            <w:pPr>
              <w:tabs>
                <w:tab w:val="left" w:pos="0"/>
              </w:tabs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Предусмотреть линию аварийной подпитки тепловой сети сырой водой.</w:t>
            </w:r>
          </w:p>
          <w:p w14:paraId="436E637D" w14:textId="77777777" w:rsidR="00DB062B" w:rsidRPr="00C52932" w:rsidRDefault="00DB062B" w:rsidP="00DB062B">
            <w:pPr>
              <w:tabs>
                <w:tab w:val="left" w:pos="0"/>
              </w:tabs>
              <w:jc w:val="left"/>
              <w:rPr>
                <w:rFonts w:ascii="Times New Roman" w:hAnsi="Times New Roman"/>
              </w:rPr>
            </w:pPr>
          </w:p>
          <w:p w14:paraId="7CEB90F7" w14:textId="77777777" w:rsidR="00DB062B" w:rsidRPr="00C52932" w:rsidRDefault="00DB062B" w:rsidP="00DB062B">
            <w:pPr>
              <w:pStyle w:val="ListParagraph1"/>
              <w:numPr>
                <w:ilvl w:val="0"/>
                <w:numId w:val="10"/>
              </w:numPr>
              <w:snapToGrid w:val="0"/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Запорная и регулирующая арматура.</w:t>
            </w:r>
          </w:p>
          <w:p w14:paraId="74255CC5" w14:textId="77777777" w:rsidR="00DB062B" w:rsidRPr="00C52932" w:rsidRDefault="00DB062B" w:rsidP="00DB062B">
            <w:pPr>
              <w:tabs>
                <w:tab w:val="left" w:pos="0"/>
              </w:tabs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Запорно-регулирующую арматуру (ЗРА) предусмотреть с учетом параметров транспортируемой среды, учитывая запас прочности по давлению, температуре. В качестве запорной арматуры использовать шаровые краны, минимизировать/исключить применение в качестве запорной арматуры поворотных затворов.</w:t>
            </w:r>
          </w:p>
          <w:p w14:paraId="5864FA4F" w14:textId="77777777" w:rsidR="00DB062B" w:rsidRPr="00C52932" w:rsidRDefault="00DB062B" w:rsidP="00DB062B">
            <w:pPr>
              <w:tabs>
                <w:tab w:val="left" w:pos="0"/>
              </w:tabs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При установке шаровых кранов Ду125-250 – применить ручной редукторный привод.</w:t>
            </w:r>
          </w:p>
          <w:p w14:paraId="34E39592" w14:textId="77777777" w:rsidR="00DB062B" w:rsidRPr="00C52932" w:rsidRDefault="00DB062B" w:rsidP="00DB062B">
            <w:pPr>
              <w:tabs>
                <w:tab w:val="left" w:pos="0"/>
              </w:tabs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При установке шаровых кранов Ду300 и более – применить электрический редукторный привод.</w:t>
            </w:r>
          </w:p>
          <w:p w14:paraId="19EDD8F5" w14:textId="77777777" w:rsidR="00DB062B" w:rsidRPr="00C52932" w:rsidRDefault="00DB062B" w:rsidP="00DB062B">
            <w:pPr>
              <w:tabs>
                <w:tab w:val="left" w:pos="0"/>
              </w:tabs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На вводе/выводе теплосетей котельной предусмотреть шаровую, фланцевую запорную арматуру.</w:t>
            </w:r>
          </w:p>
          <w:p w14:paraId="54A8FD74" w14:textId="77777777" w:rsidR="00DB062B" w:rsidRPr="00C52932" w:rsidRDefault="00DB062B" w:rsidP="00DB062B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  <w:p w14:paraId="72102BCC" w14:textId="77777777" w:rsidR="00DB062B" w:rsidRPr="00C52932" w:rsidRDefault="00DB062B" w:rsidP="00DB062B">
            <w:pPr>
              <w:pStyle w:val="ListParagraph1"/>
              <w:numPr>
                <w:ilvl w:val="0"/>
                <w:numId w:val="10"/>
              </w:numPr>
              <w:snapToGrid w:val="0"/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Теплообменное оборудование.</w:t>
            </w:r>
          </w:p>
          <w:p w14:paraId="716D1716" w14:textId="54119584" w:rsidR="00DB062B" w:rsidRPr="00C52932" w:rsidRDefault="00DB062B" w:rsidP="00DB062B">
            <w:pPr>
              <w:tabs>
                <w:tab w:val="left" w:pos="0"/>
              </w:tabs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 xml:space="preserve">Принять к установке теплообменное оборудование </w:t>
            </w:r>
            <w:commentRangeStart w:id="417"/>
            <w:del w:id="418" w:author="александр шлапак" w:date="2022-05-20T17:34:00Z">
              <w:r w:rsidRPr="00C52932" w:rsidDel="008B0F7B">
                <w:rPr>
                  <w:rFonts w:ascii="Times New Roman" w:eastAsia="HiddenHorzOCR" w:hAnsi="Times New Roman"/>
                  <w:strike/>
                  <w:rPrChange w:id="419" w:author="александр шлапак" w:date="2022-06-02T08:06:00Z">
                    <w:rPr>
                      <w:rFonts w:ascii="Times New Roman" w:eastAsia="HiddenHorzOCR" w:hAnsi="Times New Roman"/>
                    </w:rPr>
                  </w:rPrChange>
                </w:rPr>
                <w:delText>кожухотрубного</w:delText>
              </w:r>
              <w:commentRangeEnd w:id="417"/>
              <w:r w:rsidRPr="00C52932" w:rsidDel="008B0F7B">
                <w:rPr>
                  <w:rStyle w:val="ab"/>
                  <w:rFonts w:eastAsia="Calibri"/>
                  <w:strike/>
                  <w:lang w:val="x-none" w:eastAsia="x-none"/>
                  <w:rPrChange w:id="420" w:author="александр шлапак" w:date="2022-06-02T08:06:00Z">
                    <w:rPr>
                      <w:rStyle w:val="ab"/>
                      <w:rFonts w:eastAsia="Calibri"/>
                      <w:lang w:val="x-none" w:eastAsia="x-none"/>
                    </w:rPr>
                  </w:rPrChange>
                </w:rPr>
                <w:commentReference w:id="417"/>
              </w:r>
              <w:r w:rsidRPr="00C52932" w:rsidDel="008B0F7B">
                <w:rPr>
                  <w:rFonts w:ascii="Times New Roman" w:eastAsia="HiddenHorzOCR" w:hAnsi="Times New Roman"/>
                </w:rPr>
                <w:delText xml:space="preserve"> или </w:delText>
              </w:r>
            </w:del>
            <w:r w:rsidRPr="00C52932">
              <w:rPr>
                <w:rFonts w:ascii="Times New Roman" w:eastAsia="HiddenHorzOCR" w:hAnsi="Times New Roman"/>
              </w:rPr>
              <w:t>пластинчатого типа отечественного производства</w:t>
            </w:r>
            <w:ins w:id="421" w:author="александр шлапак" w:date="2022-05-20T17:34:00Z">
              <w:r w:rsidR="008B0F7B" w:rsidRPr="00C52932">
                <w:rPr>
                  <w:rFonts w:ascii="Times New Roman" w:eastAsia="HiddenHorzOCR" w:hAnsi="Times New Roman"/>
                </w:rPr>
                <w:t xml:space="preserve"> или аналог</w:t>
              </w:r>
            </w:ins>
            <w:ins w:id="422" w:author="александр шлапак" w:date="2022-05-20T19:22:00Z">
              <w:r w:rsidR="00536A0D" w:rsidRPr="00C52932">
                <w:rPr>
                  <w:rFonts w:ascii="Times New Roman" w:eastAsia="HiddenHorzOCR" w:hAnsi="Times New Roman"/>
                </w:rPr>
                <w:t>.</w:t>
              </w:r>
            </w:ins>
            <w:del w:id="423" w:author="александр шлапак" w:date="2022-05-20T19:22:00Z">
              <w:r w:rsidRPr="00C52932" w:rsidDel="00536A0D">
                <w:rPr>
                  <w:rFonts w:ascii="Times New Roman" w:eastAsia="HiddenHorzOCR" w:hAnsi="Times New Roman"/>
                </w:rPr>
                <w:delText>,</w:delText>
              </w:r>
            </w:del>
            <w:del w:id="424" w:author="александр шлапак" w:date="2022-05-20T19:21:00Z">
              <w:r w:rsidRPr="00C52932" w:rsidDel="00536A0D">
                <w:rPr>
                  <w:rFonts w:ascii="Times New Roman" w:eastAsia="HiddenHorzOCR" w:hAnsi="Times New Roman"/>
                </w:rPr>
                <w:delText xml:space="preserve"> с материалом трубного пучка из нержавеющей стали (12Х18Н10Т или аналогом).</w:delText>
              </w:r>
            </w:del>
            <w:r w:rsidRPr="00C52932">
              <w:rPr>
                <w:rFonts w:ascii="Times New Roman" w:eastAsia="HiddenHorzOCR" w:hAnsi="Times New Roman"/>
              </w:rPr>
              <w:t xml:space="preserve"> Единичную мощность и количество согласовать с Заказчиком.</w:t>
            </w:r>
          </w:p>
          <w:p w14:paraId="011B8914" w14:textId="77777777" w:rsidR="00DB062B" w:rsidRPr="00C52932" w:rsidRDefault="00DB062B" w:rsidP="00DB062B">
            <w:pPr>
              <w:pStyle w:val="ListParagraph1"/>
              <w:tabs>
                <w:tab w:val="left" w:pos="0"/>
              </w:tabs>
              <w:ind w:left="0"/>
              <w:jc w:val="both"/>
              <w:rPr>
                <w:rFonts w:ascii="Times New Roman" w:eastAsia="HiddenHorzOCR" w:hAnsi="Times New Roman"/>
              </w:rPr>
            </w:pPr>
          </w:p>
          <w:p w14:paraId="18666EE7" w14:textId="77777777" w:rsidR="00DB062B" w:rsidRPr="00C52932" w:rsidRDefault="00DB062B" w:rsidP="00DB062B">
            <w:pPr>
              <w:pStyle w:val="ListParagraph1"/>
              <w:numPr>
                <w:ilvl w:val="0"/>
                <w:numId w:val="10"/>
              </w:numPr>
              <w:snapToGrid w:val="0"/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Теплоизоляция.</w:t>
            </w:r>
          </w:p>
          <w:p w14:paraId="2CB954F5" w14:textId="77777777" w:rsidR="00DB062B" w:rsidRPr="00C52932" w:rsidRDefault="00DB062B" w:rsidP="00DB062B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На трубопроводах предусмотреть тепловую изоляцию, обеспечивающую температуру на поверхности теплоизоляционной конструкции, расположенной в рабочей или обслуживаемой зоне помещения, для теплоносителей с температурой выше 100°С – не более 45°С, а с температурой ниже 100°С – не более 35°С (при температуре воздуха в помещении 25°С). </w:t>
            </w:r>
          </w:p>
          <w:p w14:paraId="5CFD1375" w14:textId="77777777" w:rsidR="00DB062B" w:rsidRPr="00C52932" w:rsidRDefault="00DB062B" w:rsidP="00DB062B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Для теплоизоляции внутренних трубопроводов применить теплоизоляционный материал с покровным слоем из оцинкованной стали ГОСТ 14918-80 толщиной не менее 0,5мм.</w:t>
            </w:r>
          </w:p>
          <w:p w14:paraId="73E04688" w14:textId="77777777" w:rsidR="00DB062B" w:rsidRPr="00C52932" w:rsidRDefault="00DB062B" w:rsidP="00DB062B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Для теплоизоляции внутренних трубопроводов применить теплоизоляционный материал на основе минеральной ваты с покровным слоем из оцинкованной стали.</w:t>
            </w:r>
          </w:p>
          <w:p w14:paraId="7DFEBB73" w14:textId="77777777" w:rsidR="00DB062B" w:rsidRPr="00C52932" w:rsidRDefault="00DB062B" w:rsidP="00DB062B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Предусмотреть применение тепловой изоляции на все внешние части тепловых энергоустановок и теплопроводов (корпуса теплообменников, улитки насосов, арматура и фланцы) с условием, чтобы температура поверхности не превышала 45ºС. В случаях, когда металл под изоляцией может подвергаться разрушению, тепловая изоляция должна быть съемной. При отсутствии возможности применения съемной теплоизоляции, применить покрасочную теплоизоляцию типа «Корунд».</w:t>
            </w:r>
          </w:p>
          <w:p w14:paraId="306A2849" w14:textId="77777777" w:rsidR="00DB062B" w:rsidRPr="00C52932" w:rsidRDefault="00DB062B" w:rsidP="00DB062B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Предусмотреть антикоррозионное покрытие трубопроводов.</w:t>
            </w:r>
          </w:p>
          <w:p w14:paraId="73983595" w14:textId="77777777" w:rsidR="00DB062B" w:rsidRPr="00C52932" w:rsidRDefault="00DB062B" w:rsidP="00DB062B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  <w:p w14:paraId="314C96C2" w14:textId="77777777" w:rsidR="00DB062B" w:rsidRPr="00C52932" w:rsidRDefault="00DB062B" w:rsidP="00DB062B">
            <w:pPr>
              <w:pStyle w:val="ListParagraph1"/>
              <w:numPr>
                <w:ilvl w:val="0"/>
                <w:numId w:val="10"/>
              </w:numPr>
              <w:snapToGrid w:val="0"/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Вентиляционное оборудование.</w:t>
            </w:r>
          </w:p>
          <w:p w14:paraId="62404D3E" w14:textId="67516901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Предусмотреть системы отопления и </w:t>
            </w:r>
            <w:proofErr w:type="spellStart"/>
            <w:r w:rsidRPr="00C52932">
              <w:rPr>
                <w:rFonts w:ascii="Times New Roman" w:hAnsi="Times New Roman"/>
              </w:rPr>
              <w:t>приточно</w:t>
            </w:r>
            <w:proofErr w:type="spellEnd"/>
            <w:r w:rsidRPr="00C52932">
              <w:rPr>
                <w:rFonts w:ascii="Times New Roman" w:hAnsi="Times New Roman"/>
              </w:rPr>
              <w:t xml:space="preserve"> – вытяжной вентиляции здания котельной согласно СП и прочим нормативным документам, применяемым на территории РФ.</w:t>
            </w:r>
          </w:p>
          <w:p w14:paraId="57E02946" w14:textId="77777777" w:rsidR="00DB062B" w:rsidRPr="00C52932" w:rsidRDefault="00DB062B" w:rsidP="00DB062B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Управление системой отопления и вентиляции здания должно осуществляться автоматически в соответствии с заданным графиком температур.</w:t>
            </w:r>
          </w:p>
          <w:p w14:paraId="4D9C55E5" w14:textId="77777777" w:rsidR="00DB062B" w:rsidRPr="00C52932" w:rsidRDefault="00DB062B" w:rsidP="00DB062B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Отопление здания котельной выполнить по независимой схеме.</w:t>
            </w:r>
          </w:p>
          <w:p w14:paraId="01980883" w14:textId="77777777" w:rsidR="00DB062B" w:rsidRPr="00C52932" w:rsidRDefault="00DB062B" w:rsidP="00DB062B">
            <w:pPr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Times New Roman" w:eastAsia="HiddenHorzOCR" w:hAnsi="Times New Roman"/>
              </w:rPr>
            </w:pPr>
          </w:p>
          <w:p w14:paraId="408B46A8" w14:textId="77777777" w:rsidR="00DB062B" w:rsidRPr="00C52932" w:rsidRDefault="00DB062B" w:rsidP="00DB062B">
            <w:pPr>
              <w:pStyle w:val="ListParagraph1"/>
              <w:numPr>
                <w:ilvl w:val="0"/>
                <w:numId w:val="10"/>
              </w:numPr>
              <w:snapToGrid w:val="0"/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lastRenderedPageBreak/>
              <w:t>Топливоснабжение.</w:t>
            </w:r>
          </w:p>
          <w:p w14:paraId="34101076" w14:textId="77777777" w:rsidR="00DB062B" w:rsidRPr="00C52932" w:rsidRDefault="00DB062B" w:rsidP="00DB062B">
            <w:pPr>
              <w:tabs>
                <w:tab w:val="left" w:pos="0"/>
              </w:tabs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 xml:space="preserve">Основное – сетевой природный газ. </w:t>
            </w:r>
          </w:p>
          <w:p w14:paraId="3A22764C" w14:textId="5F7B0DC8" w:rsidR="00DB062B" w:rsidRPr="00C52932" w:rsidRDefault="00DB062B" w:rsidP="00DB062B">
            <w:pPr>
              <w:tabs>
                <w:tab w:val="left" w:pos="0"/>
              </w:tabs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Резервное/аварийное топливо не требуется.</w:t>
            </w:r>
          </w:p>
          <w:p w14:paraId="572109B0" w14:textId="77777777" w:rsidR="00DB062B" w:rsidRPr="00C52932" w:rsidRDefault="00DB062B" w:rsidP="00DB062B">
            <w:pPr>
              <w:tabs>
                <w:tab w:val="left" w:pos="0"/>
              </w:tabs>
              <w:jc w:val="both"/>
              <w:rPr>
                <w:rFonts w:ascii="Times New Roman" w:eastAsia="HiddenHorzOCR" w:hAnsi="Times New Roman"/>
              </w:rPr>
            </w:pPr>
          </w:p>
          <w:p w14:paraId="297D9B1A" w14:textId="77777777" w:rsidR="00DB062B" w:rsidRPr="00C52932" w:rsidRDefault="00DB062B" w:rsidP="00DB062B">
            <w:pPr>
              <w:pStyle w:val="ListParagraph1"/>
              <w:numPr>
                <w:ilvl w:val="0"/>
                <w:numId w:val="10"/>
              </w:numPr>
              <w:snapToGrid w:val="0"/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Газоснабжение.</w:t>
            </w:r>
          </w:p>
          <w:p w14:paraId="52B3F914" w14:textId="77777777" w:rsidR="00DB062B" w:rsidRPr="00C52932" w:rsidRDefault="00DB062B" w:rsidP="00DB062B">
            <w:pPr>
              <w:tabs>
                <w:tab w:val="left" w:pos="0"/>
              </w:tabs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Проект по газоснабжению выполнить согласно ТУ газоснабжающей организации.</w:t>
            </w:r>
          </w:p>
          <w:p w14:paraId="5D675CCA" w14:textId="77777777" w:rsidR="00DB062B" w:rsidRPr="00C52932" w:rsidRDefault="00DB062B" w:rsidP="00DB062B">
            <w:pPr>
              <w:tabs>
                <w:tab w:val="left" w:pos="0"/>
              </w:tabs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Наружное газоснабжение до границ площадки капитального строительства выполняется по отдельному проекту.</w:t>
            </w:r>
          </w:p>
          <w:p w14:paraId="615F9A21" w14:textId="77777777" w:rsidR="00DB062B" w:rsidRPr="00C52932" w:rsidRDefault="00DB062B" w:rsidP="00DB062B">
            <w:pPr>
              <w:tabs>
                <w:tab w:val="left" w:pos="0"/>
              </w:tabs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Газорегуляторный узел (ГРУ) с коммерческим учетом газа предусмотреть внутри котельной.</w:t>
            </w:r>
          </w:p>
          <w:p w14:paraId="2BA8E1A5" w14:textId="77777777" w:rsidR="00DB062B" w:rsidRPr="00C52932" w:rsidRDefault="00DB062B" w:rsidP="00DB062B">
            <w:pPr>
              <w:tabs>
                <w:tab w:val="left" w:pos="0"/>
              </w:tabs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Продувочные свечи должны иметь возможность прочистки и должны быть выведены через фасад здания.</w:t>
            </w:r>
          </w:p>
          <w:p w14:paraId="08E541E0" w14:textId="77777777" w:rsidR="00DB062B" w:rsidRPr="00C52932" w:rsidRDefault="00DB062B" w:rsidP="00DB062B">
            <w:pPr>
              <w:tabs>
                <w:tab w:val="left" w:pos="0"/>
              </w:tabs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Предусмотреть в качестве запорной арматурой шаровые краны. При установке шаровых кранов диаметром до 100 мм – применить ручной редукторный привод.</w:t>
            </w:r>
          </w:p>
          <w:p w14:paraId="5E1CD410" w14:textId="77777777" w:rsidR="00DB062B" w:rsidRPr="00C52932" w:rsidRDefault="00DB062B" w:rsidP="00DB062B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</w:p>
          <w:p w14:paraId="130051AB" w14:textId="77777777" w:rsidR="00DB062B" w:rsidRPr="00C52932" w:rsidRDefault="00DB062B" w:rsidP="00DB062B">
            <w:pPr>
              <w:pStyle w:val="ListParagraph1"/>
              <w:numPr>
                <w:ilvl w:val="0"/>
                <w:numId w:val="10"/>
              </w:numPr>
              <w:snapToGrid w:val="0"/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Собственные нужды отопления и горячего водоснабжения.</w:t>
            </w:r>
          </w:p>
          <w:p w14:paraId="0E49B729" w14:textId="5198144D" w:rsidR="00DB062B" w:rsidRPr="00C52932" w:rsidRDefault="00DB062B" w:rsidP="00DB062B">
            <w:pPr>
              <w:tabs>
                <w:tab w:val="left" w:pos="0"/>
              </w:tabs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Для собственных нужд котельной предусмотреть пластинчатые, разборные теплообменники отечественного производства</w:t>
            </w:r>
            <w:ins w:id="425" w:author="александр шлапак" w:date="2022-05-20T17:34:00Z">
              <w:r w:rsidR="008B0F7B" w:rsidRPr="00C52932">
                <w:rPr>
                  <w:rFonts w:ascii="Times New Roman" w:eastAsia="HiddenHorzOCR" w:hAnsi="Times New Roman"/>
                </w:rPr>
                <w:t xml:space="preserve"> или аналог</w:t>
              </w:r>
            </w:ins>
            <w:r w:rsidRPr="00C52932">
              <w:rPr>
                <w:rFonts w:ascii="Times New Roman" w:eastAsia="HiddenHorzOCR" w:hAnsi="Times New Roman"/>
              </w:rPr>
              <w:t>.</w:t>
            </w:r>
          </w:p>
          <w:p w14:paraId="3D044F8D" w14:textId="77777777" w:rsidR="00DB062B" w:rsidRPr="00C52932" w:rsidRDefault="00DB062B" w:rsidP="00DB062B">
            <w:pPr>
              <w:tabs>
                <w:tab w:val="left" w:pos="0"/>
              </w:tabs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На системах отопления предусмотреть приборы автоматического регулирования расхода теплоносителя.</w:t>
            </w:r>
          </w:p>
          <w:p w14:paraId="696C9BC7" w14:textId="77777777" w:rsidR="00DB062B" w:rsidRPr="00C52932" w:rsidRDefault="00DB062B" w:rsidP="00DB062B">
            <w:pPr>
              <w:tabs>
                <w:tab w:val="left" w:pos="0"/>
              </w:tabs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На системе горячего водоснабжения установить автоматический регулятор температуры и расходомер.</w:t>
            </w:r>
          </w:p>
          <w:p w14:paraId="06A10D0B" w14:textId="77777777" w:rsidR="00DB062B" w:rsidRPr="00C52932" w:rsidRDefault="00DB062B" w:rsidP="00DB062B">
            <w:pPr>
              <w:tabs>
                <w:tab w:val="left" w:pos="0"/>
              </w:tabs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Калориферные установки оборудовать автоматическими регуляторами расхода теплоносителя.</w:t>
            </w:r>
          </w:p>
          <w:p w14:paraId="6B7E1A1D" w14:textId="77777777" w:rsidR="00DB062B" w:rsidRPr="00C52932" w:rsidRDefault="00DB062B" w:rsidP="00DB062B">
            <w:pPr>
              <w:pStyle w:val="ListParagraph1"/>
              <w:tabs>
                <w:tab w:val="left" w:pos="0"/>
                <w:tab w:val="left" w:pos="446"/>
              </w:tabs>
              <w:ind w:left="0"/>
              <w:jc w:val="left"/>
              <w:rPr>
                <w:rFonts w:ascii="Times New Roman" w:eastAsia="HiddenHorzOCR" w:hAnsi="Times New Roman"/>
              </w:rPr>
            </w:pPr>
          </w:p>
          <w:p w14:paraId="5FBCB070" w14:textId="77777777" w:rsidR="00DB062B" w:rsidRPr="00C52932" w:rsidRDefault="00DB062B" w:rsidP="00DB062B">
            <w:pPr>
              <w:pStyle w:val="ListParagraph1"/>
              <w:numPr>
                <w:ilvl w:val="0"/>
                <w:numId w:val="10"/>
              </w:num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napToGrid w:val="0"/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Дымовые трубы и газоходы.</w:t>
            </w:r>
          </w:p>
          <w:p w14:paraId="64C993B9" w14:textId="77777777" w:rsidR="00DB062B" w:rsidRPr="00C52932" w:rsidRDefault="00DB062B" w:rsidP="00DB062B">
            <w:pPr>
              <w:tabs>
                <w:tab w:val="left" w:pos="0"/>
              </w:tabs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Отвод дымовых газов от котлов предусмотреть в индивидуальную для каждого котла дымовую трубу:</w:t>
            </w:r>
          </w:p>
          <w:p w14:paraId="243514A6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высоту трубы и диаметры газоходов определить проектом (на основании расчетов – аэродинамического, рассеивания вредных выбросов и т.д.);</w:t>
            </w:r>
          </w:p>
          <w:p w14:paraId="2365E21F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материал дымовых труб и газоходов определить проектом и согласовать с Заказчиком;</w:t>
            </w:r>
          </w:p>
          <w:p w14:paraId="16A0937C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скорости уходящих газов в дымовых трубах и газоходах не должны превышать нормативных;</w:t>
            </w:r>
          </w:p>
          <w:p w14:paraId="2946B5D1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дымовая труба и газоходы, утепленные с покровным слоем;</w:t>
            </w:r>
          </w:p>
          <w:p w14:paraId="18B9EE7E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вход газохода в дымовую трубу выполнить под углом порядка 45°. Газоходы должны иметь плавные углы поворотов – определяется проектным решением; </w:t>
            </w:r>
          </w:p>
          <w:p w14:paraId="2FFF09E7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газоходы оборудовать взрывными клапанами, а также </w:t>
            </w:r>
            <w:proofErr w:type="gramStart"/>
            <w:r w:rsidRPr="00C52932">
              <w:rPr>
                <w:rFonts w:ascii="Times New Roman" w:hAnsi="Times New Roman"/>
              </w:rPr>
              <w:t>устройствами (материалами)</w:t>
            </w:r>
            <w:proofErr w:type="gramEnd"/>
            <w:r w:rsidRPr="00C52932">
              <w:rPr>
                <w:rFonts w:ascii="Times New Roman" w:hAnsi="Times New Roman"/>
              </w:rPr>
              <w:t xml:space="preserve"> снижающими шум.</w:t>
            </w:r>
          </w:p>
          <w:p w14:paraId="662BAA3F" w14:textId="77777777" w:rsidR="00DB062B" w:rsidRPr="00C52932" w:rsidRDefault="00DB062B" w:rsidP="00DB062B">
            <w:pPr>
              <w:pStyle w:val="ListParagraph1"/>
              <w:ind w:left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Необходимость установки </w:t>
            </w:r>
            <w:proofErr w:type="spellStart"/>
            <w:r w:rsidRPr="00C52932">
              <w:rPr>
                <w:rFonts w:ascii="Times New Roman" w:hAnsi="Times New Roman"/>
              </w:rPr>
              <w:t>светоограждения</w:t>
            </w:r>
            <w:proofErr w:type="spellEnd"/>
            <w:r w:rsidRPr="00C52932">
              <w:rPr>
                <w:rFonts w:ascii="Times New Roman" w:hAnsi="Times New Roman"/>
              </w:rPr>
              <w:t xml:space="preserve"> определить проектом. </w:t>
            </w:r>
          </w:p>
          <w:p w14:paraId="342F3018" w14:textId="77777777" w:rsidR="00DB062B" w:rsidRPr="00C52932" w:rsidRDefault="00DB062B" w:rsidP="00DB062B">
            <w:pPr>
              <w:pStyle w:val="ListParagraph1"/>
              <w:ind w:left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Отвод конденсата из стволов труб и газоходов предусмотреть в существующую систему канализации.</w:t>
            </w:r>
          </w:p>
          <w:p w14:paraId="1154D034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На газоходах предусмотреть </w:t>
            </w:r>
            <w:proofErr w:type="spellStart"/>
            <w:r w:rsidRPr="00C52932">
              <w:rPr>
                <w:rFonts w:ascii="Times New Roman" w:hAnsi="Times New Roman"/>
              </w:rPr>
              <w:t>спускники</w:t>
            </w:r>
            <w:proofErr w:type="spellEnd"/>
            <w:r w:rsidRPr="00C52932">
              <w:rPr>
                <w:rFonts w:ascii="Times New Roman" w:hAnsi="Times New Roman"/>
              </w:rPr>
              <w:t xml:space="preserve"> и штуцера для подключения переносного газоанализатора.</w:t>
            </w:r>
          </w:p>
          <w:p w14:paraId="7DC4194D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В дымовой трубе предусмотреть люк для осмотра, чистки и отвода конденсата. Трубопровод слива конденсата из дымовой трубы обернуть греющим кабелем.</w:t>
            </w:r>
          </w:p>
          <w:p w14:paraId="670BAAF0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Проектом предусмотреть защиту взрывных клапанов, находящиеся за пределами здания котельной, от атмосферных осадков, защитить от дождя и попадания снежных масс с кровли (металлические ʺкозырькиʺ).</w:t>
            </w:r>
          </w:p>
          <w:p w14:paraId="45A99EB7" w14:textId="77777777" w:rsidR="00DB062B" w:rsidRPr="00C52932" w:rsidRDefault="00DB062B" w:rsidP="00DB062B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</w:rPr>
            </w:pPr>
          </w:p>
          <w:p w14:paraId="173AB10B" w14:textId="77777777" w:rsidR="00DB062B" w:rsidRPr="00C52932" w:rsidRDefault="00DB062B" w:rsidP="00DB062B">
            <w:pPr>
              <w:pStyle w:val="ListParagraph1"/>
              <w:numPr>
                <w:ilvl w:val="0"/>
                <w:numId w:val="10"/>
              </w:numPr>
              <w:snapToGrid w:val="0"/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lastRenderedPageBreak/>
              <w:t>Электроснабжение.</w:t>
            </w:r>
          </w:p>
          <w:p w14:paraId="41A6AF50" w14:textId="15609394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ins w:id="426" w:author="Мытников Артем Витальевич" w:date="2022-05-12T15:00:00Z"/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Предусмотреть два независимых ввода электроснабжения котельной.</w:t>
            </w:r>
          </w:p>
          <w:p w14:paraId="350A42B3" w14:textId="0508D000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ins w:id="427" w:author="Мытников Артем Витальевич" w:date="2022-05-12T15:00:00Z">
              <w:r w:rsidRPr="00C52932">
                <w:rPr>
                  <w:rFonts w:ascii="Times New Roman" w:hAnsi="Times New Roman"/>
                </w:rPr>
                <w:t>Предусмотреть возможность электроснабжения от ДГУ.</w:t>
              </w:r>
            </w:ins>
          </w:p>
          <w:p w14:paraId="32A0725F" w14:textId="68D2301B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Электроснабжение котельной должно обеспечиваться по </w:t>
            </w:r>
            <w:del w:id="428" w:author="александр шлапак" w:date="2022-05-20T19:57:00Z">
              <w:r w:rsidRPr="00C52932" w:rsidDel="00463285">
                <w:rPr>
                  <w:rFonts w:ascii="Times New Roman" w:hAnsi="Times New Roman"/>
                </w:rPr>
                <w:delText xml:space="preserve">… </w:delText>
              </w:r>
            </w:del>
            <w:ins w:id="429" w:author="александр шлапак" w:date="2022-05-20T19:57:00Z">
              <w:r w:rsidR="00463285" w:rsidRPr="00C52932">
                <w:rPr>
                  <w:rFonts w:ascii="Times New Roman" w:hAnsi="Times New Roman"/>
                  <w:lang w:val="en-US"/>
                </w:rPr>
                <w:t>II</w:t>
              </w:r>
              <w:r w:rsidR="00463285" w:rsidRPr="00C52932">
                <w:rPr>
                  <w:rFonts w:ascii="Times New Roman" w:hAnsi="Times New Roman"/>
                </w:rPr>
                <w:t xml:space="preserve"> </w:t>
              </w:r>
            </w:ins>
            <w:r w:rsidRPr="00C52932">
              <w:rPr>
                <w:rFonts w:ascii="Times New Roman" w:hAnsi="Times New Roman"/>
              </w:rPr>
              <w:t>категории надежности.</w:t>
            </w:r>
          </w:p>
          <w:p w14:paraId="505065FA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На вводе в вводно-распределительное устройство 0,4кВ (ВРУ-0,4кВ) котельной запроектировать АВР. При проектировании электротехнического оборудования учесть и обеспечить компактность и удобство дальнейшего технического обслуживания.</w:t>
            </w:r>
          </w:p>
          <w:p w14:paraId="3764FBE4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Предусмотреть контур молниезащиты дымовой тубы Щиты автоматики, где задействована автоматика безопасности оборудования котельной должны быть запитаны по двум независимым кабелям от силовой электрощитовой.</w:t>
            </w:r>
          </w:p>
          <w:p w14:paraId="38202C06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Выполнить защитное заземление корпусов, приборов, щита контроллеров и оборудования автоматики в соответствии с требованиями гл.1.7 ПУЭ, а также инструкцией на аппаратуру заводов изготовителей.</w:t>
            </w:r>
          </w:p>
          <w:p w14:paraId="4545C5FC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ВРУ-0,4кВ котельной должны состоять из:</w:t>
            </w:r>
          </w:p>
          <w:p w14:paraId="20C92C4A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панели вводные (ВП</w:t>
            </w:r>
            <w:proofErr w:type="gramStart"/>
            <w:r w:rsidRPr="00C52932">
              <w:rPr>
                <w:rFonts w:ascii="Times New Roman" w:hAnsi="Times New Roman"/>
              </w:rPr>
              <w:t>1 ,</w:t>
            </w:r>
            <w:proofErr w:type="gramEnd"/>
            <w:r w:rsidRPr="00C52932">
              <w:rPr>
                <w:rFonts w:ascii="Times New Roman" w:hAnsi="Times New Roman"/>
              </w:rPr>
              <w:t xml:space="preserve"> ВП2);</w:t>
            </w:r>
          </w:p>
          <w:p w14:paraId="60B4E142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tabs>
                <w:tab w:val="left" w:pos="0"/>
              </w:tabs>
              <w:autoSpaceDE w:val="0"/>
              <w:autoSpaceDN w:val="0"/>
              <w:adjustRightInd w:val="0"/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панель секционная с АВР. АВР должен иметь автоматический взвод (возврат в исходное состояние);</w:t>
            </w:r>
          </w:p>
          <w:p w14:paraId="16327AAB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панели распределительные.</w:t>
            </w:r>
          </w:p>
          <w:p w14:paraId="2998B5DC" w14:textId="77777777" w:rsidR="00DB062B" w:rsidRPr="00C52932" w:rsidRDefault="00DB062B" w:rsidP="00DB062B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ВРУ-0,4кВ должно иметь функции:</w:t>
            </w:r>
          </w:p>
          <w:p w14:paraId="62857430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ввод и распределение электрической энергии (по двум вводам равномерно);</w:t>
            </w:r>
          </w:p>
          <w:p w14:paraId="34C74947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защиту от однофазных и межфазных коротких замыканий;</w:t>
            </w:r>
          </w:p>
          <w:p w14:paraId="5C52FB96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автоматический ввод резерва;</w:t>
            </w:r>
          </w:p>
          <w:p w14:paraId="768A9EAD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учет электрической энергии;</w:t>
            </w:r>
          </w:p>
          <w:p w14:paraId="3EF65659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контроль электрических параметров на вводах;</w:t>
            </w:r>
          </w:p>
          <w:p w14:paraId="0B5B65C8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световая сигнализация состояния вводных и секционных автоматических выключателей.</w:t>
            </w:r>
          </w:p>
          <w:p w14:paraId="4C5C6E24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Для компенсации реактивной мощности установить конденсаторные батареи.</w:t>
            </w:r>
          </w:p>
          <w:p w14:paraId="10FA35AB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Проект узла учёта согласовать с энергоснабжающей организацией.</w:t>
            </w:r>
          </w:p>
          <w:p w14:paraId="69E9ABBF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Данные о качестве и потреблении электроэнергии с узлов учета по каждому вводу, состояние АВР, секционного и вводных выключателей интегрировать в АСУ ТП котельной.</w:t>
            </w:r>
          </w:p>
          <w:p w14:paraId="446EBB4B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Проектом предусмотреть: рабочее, аварийное, ремонтное и эвакуационное освещение.</w:t>
            </w:r>
          </w:p>
          <w:p w14:paraId="6713FE37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Для аварийного и эвакуационного освещения котельной, предусмотреть светильники с аккумуляторами.</w:t>
            </w:r>
          </w:p>
          <w:p w14:paraId="050C793F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Предусмотреть освещение периметра территории котельной.</w:t>
            </w:r>
          </w:p>
          <w:p w14:paraId="4A9423A1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Осветительные приборы для освещения котельной и прилегающей территории предусмотреть на базе светодиодов.</w:t>
            </w:r>
          </w:p>
          <w:p w14:paraId="3027A4BE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Электропроводки должны соответствовать требованиям пожарной безопасности.</w:t>
            </w:r>
          </w:p>
          <w:p w14:paraId="7BE7CAE9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Прокладку трасс выполнить в лотках, коробах, трубах, </w:t>
            </w:r>
            <w:proofErr w:type="spellStart"/>
            <w:r w:rsidRPr="00C52932">
              <w:rPr>
                <w:rFonts w:ascii="Times New Roman" w:hAnsi="Times New Roman"/>
              </w:rPr>
              <w:t>металлоруковах</w:t>
            </w:r>
            <w:proofErr w:type="spellEnd"/>
            <w:r w:rsidRPr="00C52932">
              <w:rPr>
                <w:rFonts w:ascii="Times New Roman" w:hAnsi="Times New Roman"/>
              </w:rPr>
              <w:t>.</w:t>
            </w:r>
          </w:p>
          <w:p w14:paraId="06604E33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В случае возгорания не должно выделяться ядовитых газов и дымов.</w:t>
            </w:r>
          </w:p>
          <w:p w14:paraId="37A4B040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Для защиты аппаратуры от перепадов напряжения и коммутационных помех должны применяться сетевые фильтры. Все внешние элементы технических средств системы, находящиеся под напряжением, должны иметь защиту от случайного прикосновения, а сами технические средства иметь зануление или защитное заземление в соответствии с ГОСТ 12.1.030 - 81 и ПУЭ.</w:t>
            </w:r>
          </w:p>
          <w:p w14:paraId="440A6A28" w14:textId="3C27AA95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ins w:id="430" w:author="Мытников Артем Витальевич" w:date="2022-05-12T15:03:00Z"/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lastRenderedPageBreak/>
              <w:t xml:space="preserve">Система электропитания должна обеспечивать защитное отключение при перегрузках и коротких замыканиях в цепях нагрузки, а также аварийное ручное отключение. </w:t>
            </w:r>
          </w:p>
          <w:p w14:paraId="58C7E301" w14:textId="01D8A749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ins w:id="431" w:author="Мытников Артем Витальевич" w:date="2022-05-12T15:03:00Z">
              <w:r w:rsidRPr="00C52932">
                <w:rPr>
                  <w:rFonts w:ascii="Times New Roman" w:hAnsi="Times New Roman"/>
                </w:rPr>
                <w:t>Выбор уставок коммутационных аппаратов и сечения кабеля выполнить с учетом раздела 5 СРМ 2000 на термическую стойкость и не возгорание. Суммарное падение напряжения от РУ до потребителя не должно превышать 5%.</w:t>
              </w:r>
            </w:ins>
          </w:p>
          <w:p w14:paraId="5E975161" w14:textId="77777777" w:rsidR="00DB062B" w:rsidRPr="00C52932" w:rsidRDefault="00DB062B" w:rsidP="00DB062B">
            <w:pPr>
              <w:tabs>
                <w:tab w:val="left" w:pos="0"/>
                <w:tab w:val="left" w:pos="446"/>
              </w:tabs>
              <w:autoSpaceDE w:val="0"/>
              <w:autoSpaceDN w:val="0"/>
              <w:adjustRightInd w:val="0"/>
              <w:jc w:val="left"/>
              <w:rPr>
                <w:rFonts w:ascii="Times New Roman" w:eastAsia="HiddenHorzOCR" w:hAnsi="Times New Roman"/>
              </w:rPr>
            </w:pPr>
          </w:p>
          <w:p w14:paraId="6E19CFB3" w14:textId="77777777" w:rsidR="00DB062B" w:rsidRPr="00C52932" w:rsidRDefault="00DB062B" w:rsidP="00DB062B">
            <w:pPr>
              <w:pStyle w:val="ListParagraph1"/>
              <w:numPr>
                <w:ilvl w:val="0"/>
                <w:numId w:val="10"/>
              </w:numPr>
              <w:snapToGrid w:val="0"/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Автоматизированная система управления котельной.</w:t>
            </w:r>
          </w:p>
          <w:p w14:paraId="6F420195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Объем автоматизации и диспетчеризации котельной, необходимый в соответствии с требованиями "СП 89.13330.2016. Свод правил. Котельные установки. Актуализированная редакция СНиП II-35-76"., должен обеспечивать эксплуатацию с возможностью работы без постоянного присутствия персонала.</w:t>
            </w:r>
          </w:p>
          <w:p w14:paraId="52439F33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Проектом провести </w:t>
            </w:r>
            <w:proofErr w:type="gramStart"/>
            <w:r w:rsidRPr="00C52932">
              <w:rPr>
                <w:rFonts w:ascii="Times New Roman" w:hAnsi="Times New Roman"/>
              </w:rPr>
              <w:t>мероприятия по предварительной оценке</w:t>
            </w:r>
            <w:proofErr w:type="gramEnd"/>
            <w:r w:rsidRPr="00C52932">
              <w:rPr>
                <w:rFonts w:ascii="Times New Roman" w:hAnsi="Times New Roman"/>
              </w:rPr>
              <w:t xml:space="preserve"> (категорированию) котельной в рамках исполнения требований федерального закона от 26.07.2017 N 187-ФЗ "О безопасности критической информационной инфраструктуры Российской Федерации".</w:t>
            </w:r>
          </w:p>
          <w:p w14:paraId="073F3AED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АСУ ТП должна строиться на основе российских контроллеров МФК1500 и программного обеспечения одного производителя ГК «ТЕКОН». Запрещается использование контроллеров и программного обеспечения разных производителей.</w:t>
            </w:r>
          </w:p>
          <w:p w14:paraId="1FC44FF2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Применяемые контроллеры и ПТК должны иметь:</w:t>
            </w:r>
          </w:p>
          <w:p w14:paraId="493BB315" w14:textId="77777777" w:rsidR="00DB062B" w:rsidRPr="00C52932" w:rsidRDefault="00DB062B" w:rsidP="00DB062B">
            <w:pPr>
              <w:keepNext/>
              <w:numPr>
                <w:ilvl w:val="0"/>
                <w:numId w:val="25"/>
              </w:numPr>
              <w:ind w:left="283" w:hanging="283"/>
              <w:contextualSpacing/>
              <w:jc w:val="both"/>
              <w:outlineLvl w:val="0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свидетельство об утверждении типа средства измерения от Федерального агентства РФ по техническому регулированию и метрологии. </w:t>
            </w:r>
            <w:proofErr w:type="spellStart"/>
            <w:r w:rsidRPr="00C52932">
              <w:rPr>
                <w:rFonts w:ascii="Times New Roman" w:hAnsi="Times New Roman"/>
              </w:rPr>
              <w:t>Межповерочный</w:t>
            </w:r>
            <w:proofErr w:type="spellEnd"/>
            <w:r w:rsidRPr="00C52932">
              <w:rPr>
                <w:rFonts w:ascii="Times New Roman" w:hAnsi="Times New Roman"/>
              </w:rPr>
              <w:t xml:space="preserve"> интервал для модулей контроллеров – 3 года;</w:t>
            </w:r>
          </w:p>
          <w:p w14:paraId="12520100" w14:textId="77777777" w:rsidR="00DB062B" w:rsidRPr="00C52932" w:rsidRDefault="00DB062B" w:rsidP="00DB062B">
            <w:pPr>
              <w:keepNext/>
              <w:numPr>
                <w:ilvl w:val="0"/>
                <w:numId w:val="25"/>
              </w:numPr>
              <w:ind w:left="283" w:hanging="283"/>
              <w:contextualSpacing/>
              <w:jc w:val="both"/>
              <w:outlineLvl w:val="0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заключения (контроллеры и ПТК) МИНПРОМТОРГ о подтверждении производства на территории РФ, в соответствии с постановлением Правительства РФ №719 от 17.07.15;</w:t>
            </w:r>
          </w:p>
          <w:p w14:paraId="6EFD24B4" w14:textId="77777777" w:rsidR="00DB062B" w:rsidRPr="00C52932" w:rsidRDefault="00DB062B" w:rsidP="00DB062B">
            <w:pPr>
              <w:keepNext/>
              <w:numPr>
                <w:ilvl w:val="0"/>
                <w:numId w:val="25"/>
              </w:numPr>
              <w:ind w:left="283" w:hanging="283"/>
              <w:contextualSpacing/>
              <w:jc w:val="both"/>
              <w:outlineLvl w:val="0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сертификаты соответствия требованиям технических регламентов Таможенного союза: «О безопасности низковольтного оборудования» (ТР ТС 004/2011), «Электромагнитная совместимость технических средств» (ТР ТС 020/2011).</w:t>
            </w:r>
          </w:p>
          <w:p w14:paraId="00760714" w14:textId="77777777" w:rsidR="00DB062B" w:rsidRPr="00C52932" w:rsidRDefault="00DB062B" w:rsidP="00DB062B">
            <w:pPr>
              <w:keepNext/>
              <w:jc w:val="both"/>
              <w:outlineLvl w:val="0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Модули ввода/вывода должны поддерживать возможность подключения к ним сигналов разного уровня напряжения. Выбор типа напряжения должен осуществляться подключением различных типов </w:t>
            </w:r>
            <w:proofErr w:type="spellStart"/>
            <w:r w:rsidRPr="00C52932">
              <w:rPr>
                <w:rFonts w:ascii="Times New Roman" w:hAnsi="Times New Roman"/>
              </w:rPr>
              <w:t>клеммно</w:t>
            </w:r>
            <w:proofErr w:type="spellEnd"/>
            <w:r w:rsidRPr="00C52932">
              <w:rPr>
                <w:rFonts w:ascii="Times New Roman" w:hAnsi="Times New Roman"/>
              </w:rPr>
              <w:t>-модульных соединителей к модулям ввода/вывода.</w:t>
            </w:r>
          </w:p>
          <w:p w14:paraId="4AFA3D24" w14:textId="77777777" w:rsidR="00DB062B" w:rsidRPr="00C52932" w:rsidRDefault="00DB062B" w:rsidP="00DB062B">
            <w:pPr>
              <w:keepNext/>
              <w:jc w:val="both"/>
              <w:outlineLvl w:val="0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Применяемое контроллерное оборудование должно соответствовать нормативным документам, действующим на территории Российской Федерации и решениям экспертно-технического совета ООО «Газпром энергохолдинг» (Протокол №24 от 24.05.2021г.).</w:t>
            </w:r>
          </w:p>
          <w:p w14:paraId="7D0874BA" w14:textId="77777777" w:rsidR="00DB062B" w:rsidRPr="00C52932" w:rsidRDefault="00DB062B" w:rsidP="00DB062B">
            <w:pPr>
              <w:keepNext/>
              <w:jc w:val="both"/>
              <w:outlineLvl w:val="0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Производитель контроллеров должен быть сертифицирован на соответствие требованиям ГОСТ ISO 9001-2015.</w:t>
            </w:r>
          </w:p>
          <w:p w14:paraId="48730964" w14:textId="59F2A074" w:rsidR="00DB062B" w:rsidRPr="00C52932" w:rsidRDefault="00DB062B" w:rsidP="00DB062B">
            <w:pPr>
              <w:keepNext/>
              <w:jc w:val="both"/>
              <w:outlineLvl w:val="0"/>
              <w:rPr>
                <w:ins w:id="432" w:author="Мясищев Владимир Петрович" w:date="2022-05-12T14:28:00Z"/>
                <w:rFonts w:ascii="Times New Roman" w:hAnsi="Times New Roman"/>
              </w:rPr>
            </w:pPr>
            <w:commentRangeStart w:id="433"/>
            <w:del w:id="434" w:author="Мясищев Владимир Петрович" w:date="2022-05-12T14:28:00Z">
              <w:r w:rsidRPr="00C52932" w:rsidDel="00C20159">
                <w:rPr>
                  <w:rFonts w:ascii="Times New Roman" w:hAnsi="Times New Roman"/>
                </w:rPr>
                <w:delText>Метрологическая служба производителя контроллеров должна иметь право на поверку и калибровку средств измерений (СИ) и должна быть аккредитована Федеральной службой аккредитации на право поверки и калибровки</w:delText>
              </w:r>
            </w:del>
            <w:commentRangeEnd w:id="433"/>
            <w:r w:rsidRPr="00C52932">
              <w:rPr>
                <w:rStyle w:val="ab"/>
                <w:rFonts w:eastAsia="Calibri"/>
                <w:lang w:val="x-none" w:eastAsia="x-none"/>
              </w:rPr>
              <w:commentReference w:id="433"/>
            </w:r>
            <w:r w:rsidRPr="00C52932">
              <w:rPr>
                <w:rFonts w:ascii="Times New Roman" w:hAnsi="Times New Roman"/>
              </w:rPr>
              <w:t>.</w:t>
            </w:r>
          </w:p>
          <w:p w14:paraId="1501F628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left"/>
              <w:rPr>
                <w:ins w:id="435" w:author="Мясищев Владимир Петрович" w:date="2022-05-12T14:28:00Z"/>
                <w:rFonts w:ascii="Times New Roman" w:eastAsia="TimesNewRomanPSMT" w:hAnsi="Times New Roman"/>
                <w:lang w:eastAsia="ru-RU"/>
              </w:rPr>
            </w:pPr>
            <w:ins w:id="436" w:author="Мясищев Владимир Петрович" w:date="2022-05-12T14:28:00Z">
              <w:r w:rsidRPr="00C52932">
                <w:rPr>
                  <w:rFonts w:ascii="Times New Roman" w:eastAsia="TimesNewRomanPSMT" w:hAnsi="Times New Roman"/>
                  <w:lang w:eastAsia="ru-RU"/>
                </w:rPr>
                <w:t>Метрологическое обеспечение осуществляется с учетом требований Федерального закона №102 «Об обеспечении единства измерений», ГОСТ Р 8.596-2002 «Метрологическое обеспечение измерительных систем» и отраслевых стандартов.</w:t>
              </w:r>
            </w:ins>
          </w:p>
          <w:p w14:paraId="074D1063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left"/>
              <w:rPr>
                <w:ins w:id="437" w:author="Мясищев Владимир Петрович" w:date="2022-05-12T14:28:00Z"/>
                <w:rFonts w:ascii="Times New Roman" w:eastAsia="TimesNewRomanPSMT" w:hAnsi="Times New Roman"/>
                <w:lang w:eastAsia="ru-RU"/>
              </w:rPr>
            </w:pPr>
            <w:ins w:id="438" w:author="Мясищев Владимир Петрович" w:date="2022-05-12T14:28:00Z">
              <w:r w:rsidRPr="00C52932">
                <w:rPr>
                  <w:rFonts w:ascii="Times New Roman" w:eastAsia="TimesNewRomanPSMT" w:hAnsi="Times New Roman"/>
                  <w:lang w:eastAsia="ru-RU"/>
                </w:rPr>
                <w:t>Все измерения должны производиться в единицах измерений «Международной системы единиц (СИ)» (давление в Па, кПа и МПа, температура в градусах Цельсия), по согласованию с</w:t>
              </w:r>
            </w:ins>
          </w:p>
          <w:p w14:paraId="327A4DC1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left"/>
              <w:rPr>
                <w:ins w:id="439" w:author="Мясищев Владимир Петрович" w:date="2022-05-12T14:28:00Z"/>
                <w:rFonts w:ascii="Times New Roman" w:eastAsia="TimesNewRomanPSMT" w:hAnsi="Times New Roman"/>
                <w:lang w:eastAsia="ru-RU"/>
              </w:rPr>
            </w:pPr>
            <w:ins w:id="440" w:author="Мясищев Владимир Петрович" w:date="2022-05-12T14:28:00Z">
              <w:r w:rsidRPr="00C52932">
                <w:rPr>
                  <w:rFonts w:ascii="Times New Roman" w:eastAsia="TimesNewRomanPSMT" w:hAnsi="Times New Roman"/>
                  <w:lang w:eastAsia="ru-RU"/>
                </w:rPr>
                <w:t>Заказчиком допускается применение внесистемных единиц давления.</w:t>
              </w:r>
            </w:ins>
          </w:p>
          <w:p w14:paraId="1905A9E6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left"/>
              <w:rPr>
                <w:ins w:id="441" w:author="Мясищев Владимир Петрович" w:date="2022-05-12T14:28:00Z"/>
                <w:rFonts w:ascii="Times New Roman" w:eastAsia="TimesNewRomanPSMT" w:hAnsi="Times New Roman"/>
                <w:lang w:eastAsia="ru-RU"/>
              </w:rPr>
            </w:pPr>
            <w:ins w:id="442" w:author="Мясищев Владимир Петрович" w:date="2022-05-12T14:28:00Z">
              <w:r w:rsidRPr="00C52932">
                <w:rPr>
                  <w:rFonts w:ascii="Times New Roman" w:eastAsia="TimesNewRomanPSMT" w:hAnsi="Times New Roman"/>
                  <w:lang w:eastAsia="ru-RU"/>
                </w:rPr>
                <w:lastRenderedPageBreak/>
                <w:t>Измерительные каналы укомплектовываются измерительными компонентами утвержденного типа (зарегистрированы в Государственном реестре), и имеющие действующие свидетель-</w:t>
              </w:r>
            </w:ins>
          </w:p>
          <w:p w14:paraId="4C0272FB" w14:textId="04D08D64" w:rsidR="00DB062B" w:rsidRPr="00C52932" w:rsidDel="00C20159" w:rsidRDefault="00DB062B">
            <w:pPr>
              <w:autoSpaceDE w:val="0"/>
              <w:autoSpaceDN w:val="0"/>
              <w:adjustRightInd w:val="0"/>
              <w:jc w:val="left"/>
              <w:rPr>
                <w:del w:id="443" w:author="Мясищев Владимир Петрович" w:date="2022-05-12T14:28:00Z"/>
                <w:rFonts w:ascii="Times New Roman" w:hAnsi="Times New Roman"/>
              </w:rPr>
              <w:pPrChange w:id="444" w:author="Мясищев Владимир Петрович" w:date="2022-05-12T14:28:00Z">
                <w:pPr>
                  <w:keepNext/>
                  <w:jc w:val="both"/>
                  <w:outlineLvl w:val="0"/>
                </w:pPr>
              </w:pPrChange>
            </w:pPr>
            <w:proofErr w:type="spellStart"/>
            <w:ins w:id="445" w:author="Мясищев Владимир Петрович" w:date="2022-05-12T14:28:00Z">
              <w:r w:rsidRPr="00C52932">
                <w:rPr>
                  <w:rFonts w:ascii="Times New Roman" w:eastAsia="TimesNewRomanPSMT" w:hAnsi="Times New Roman"/>
                  <w:lang w:eastAsia="ru-RU"/>
                </w:rPr>
                <w:t>ства</w:t>
              </w:r>
              <w:proofErr w:type="spellEnd"/>
              <w:r w:rsidRPr="00C52932">
                <w:rPr>
                  <w:rFonts w:ascii="Times New Roman" w:eastAsia="TimesNewRomanPSMT" w:hAnsi="Times New Roman"/>
                  <w:lang w:eastAsia="ru-RU"/>
                </w:rPr>
                <w:t xml:space="preserve"> о поверке (паспорт с отметкой о первичной поверке).</w:t>
              </w:r>
            </w:ins>
          </w:p>
          <w:p w14:paraId="003C2B0E" w14:textId="77777777" w:rsidR="00DB062B" w:rsidRPr="00C52932" w:rsidRDefault="00DB062B" w:rsidP="00DB062B">
            <w:pPr>
              <w:keepNext/>
              <w:jc w:val="both"/>
              <w:outlineLvl w:val="0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АСУ ТП должно состоять из следующих шкафов управления:</w:t>
            </w:r>
          </w:p>
          <w:p w14:paraId="1F4C76E1" w14:textId="77777777" w:rsidR="00DB062B" w:rsidRPr="00C52932" w:rsidRDefault="00DB062B" w:rsidP="00DB062B">
            <w:pPr>
              <w:keepNext/>
              <w:numPr>
                <w:ilvl w:val="0"/>
                <w:numId w:val="25"/>
              </w:numPr>
              <w:ind w:left="283" w:hanging="283"/>
              <w:contextualSpacing/>
              <w:jc w:val="both"/>
              <w:outlineLvl w:val="0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шкаф управления котлом (ШУК) – индивидуальный для каждого котла, для ввода/вывода индивидуально аварийных, защитных, управляющих сигналов и параметров работы котла;</w:t>
            </w:r>
          </w:p>
          <w:p w14:paraId="53795175" w14:textId="37E84457" w:rsidR="00DB062B" w:rsidRPr="00C52932" w:rsidRDefault="00DB062B" w:rsidP="00DB062B">
            <w:pPr>
              <w:keepNext/>
              <w:numPr>
                <w:ilvl w:val="0"/>
                <w:numId w:val="25"/>
              </w:numPr>
              <w:ind w:left="283" w:hanging="283"/>
              <w:contextualSpacing/>
              <w:jc w:val="both"/>
              <w:outlineLvl w:val="0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шкаф управления </w:t>
            </w:r>
            <w:proofErr w:type="spellStart"/>
            <w:r w:rsidRPr="00C52932">
              <w:rPr>
                <w:rFonts w:ascii="Times New Roman" w:hAnsi="Times New Roman"/>
              </w:rPr>
              <w:t>общекотельным</w:t>
            </w:r>
            <w:proofErr w:type="spellEnd"/>
            <w:r w:rsidRPr="00C52932">
              <w:rPr>
                <w:rFonts w:ascii="Times New Roman" w:hAnsi="Times New Roman"/>
              </w:rPr>
              <w:t xml:space="preserve"> оборудованием (ШУОКО) – для ввода/вывода аварийных, управляющих сигналов и параметров работы остального оборудования котельной, а также для передачи на удаленный диспетчерский пульт аварийных сигналов и параметров работы котельной.</w:t>
            </w:r>
          </w:p>
          <w:p w14:paraId="7036D4CF" w14:textId="77777777" w:rsidR="00DB062B" w:rsidRPr="00C52932" w:rsidRDefault="00DB062B" w:rsidP="00DB062B">
            <w:pPr>
              <w:keepNext/>
              <w:jc w:val="both"/>
              <w:outlineLvl w:val="0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Предусмотреть в ШУОКО панельный компьютер с сенсорным монитором (АРМ управления), на котором должен быть реализован архив с глубиной записи не менее 1 года. АРМ должен быть под управлением SCADA-системы «ТЕКОН» со следующими требованиями:</w:t>
            </w:r>
          </w:p>
          <w:p w14:paraId="028F0B34" w14:textId="77777777" w:rsidR="00DB062B" w:rsidRPr="00C52932" w:rsidRDefault="00DB062B" w:rsidP="00DB062B">
            <w:pPr>
              <w:keepNext/>
              <w:numPr>
                <w:ilvl w:val="0"/>
                <w:numId w:val="25"/>
              </w:numPr>
              <w:ind w:left="317" w:hanging="317"/>
              <w:contextualSpacing/>
              <w:jc w:val="both"/>
              <w:outlineLvl w:val="0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SCADA-система должна быть включена в единый реестр российских программ для электронных вычислительных машин и баз данных, созданный в соответствии со статьей 12.1 Федерального закона от 27 июля 2006 г. № 149-ФЗ «Об информации, информационных технологиях и о защите Информации»;</w:t>
            </w:r>
          </w:p>
          <w:p w14:paraId="44AD8310" w14:textId="77777777" w:rsidR="00DB062B" w:rsidRPr="00C52932" w:rsidRDefault="00DB062B" w:rsidP="00DB062B">
            <w:pPr>
              <w:keepNext/>
              <w:numPr>
                <w:ilvl w:val="0"/>
                <w:numId w:val="25"/>
              </w:numPr>
              <w:ind w:left="317" w:hanging="317"/>
              <w:contextualSpacing/>
              <w:jc w:val="both"/>
              <w:outlineLvl w:val="0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применяемая SCADA-система должна иметь выписку из единого реестра ПО, в соответствии с п. 20.22.1 «Положения о закупках товаров, работ и услуг ПАО «Газпром» и Компаний Группы Газпром»;</w:t>
            </w:r>
          </w:p>
          <w:p w14:paraId="4F89C6FE" w14:textId="77777777" w:rsidR="00DB062B" w:rsidRPr="00C52932" w:rsidRDefault="00DB062B" w:rsidP="00DB062B">
            <w:pPr>
              <w:keepNext/>
              <w:numPr>
                <w:ilvl w:val="0"/>
                <w:numId w:val="25"/>
              </w:numPr>
              <w:ind w:left="317" w:hanging="317"/>
              <w:contextualSpacing/>
              <w:jc w:val="both"/>
              <w:outlineLvl w:val="0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SCADA-система должна быть вертикально-интегрированной средой программирования контроллеров и интерфейса оператора. Вся база данных, включающая в себя информацию об объектах, технологические программы, видеокадры, настройки должны представлять собой единый файл. Среда разработки технологических программ должна быть интегрирована в SCADA;</w:t>
            </w:r>
          </w:p>
          <w:p w14:paraId="73A3E85E" w14:textId="77777777" w:rsidR="00DB062B" w:rsidRPr="00C52932" w:rsidRDefault="00DB062B" w:rsidP="00DB062B">
            <w:pPr>
              <w:keepNext/>
              <w:numPr>
                <w:ilvl w:val="0"/>
                <w:numId w:val="25"/>
              </w:numPr>
              <w:ind w:left="317" w:hanging="317"/>
              <w:contextualSpacing/>
              <w:jc w:val="both"/>
              <w:outlineLvl w:val="0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для взаимодействия с серверами должен использоваться проприетарный протокол для обеспечения безопасного обмена данными и взаимодействия между компонентами системы;</w:t>
            </w:r>
          </w:p>
          <w:p w14:paraId="72166624" w14:textId="77777777" w:rsidR="00DB062B" w:rsidRPr="00C52932" w:rsidRDefault="00DB062B" w:rsidP="00DB062B">
            <w:pPr>
              <w:keepNext/>
              <w:numPr>
                <w:ilvl w:val="0"/>
                <w:numId w:val="25"/>
              </w:numPr>
              <w:ind w:left="317" w:hanging="317"/>
              <w:contextualSpacing/>
              <w:jc w:val="both"/>
              <w:outlineLvl w:val="0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SCADA должна быть разработана на русском языке и иметь полный пакет эксплуатационной документации.</w:t>
            </w:r>
          </w:p>
          <w:p w14:paraId="605966FE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Предусмотреть возможность пуска и эксплуатации оборудования котельной в ручном режиме при возникновении сбоев в работе автоматизированной системы управления котельной.</w:t>
            </w:r>
          </w:p>
          <w:p w14:paraId="60D0F81C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Средства АСУ ТП и узлов учета энергоресурсов обеспечить источниками бесперебойного питания на время не менее 4 часов.</w:t>
            </w:r>
          </w:p>
          <w:p w14:paraId="4BCB4235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Предусмотреть средства пожаротушения и пожарной сигнализации (согласно "СП 89.13330.2016. Свод правил. Котельные установки. Актуализированная редакция СНиП II-35-76".). </w:t>
            </w:r>
          </w:p>
          <w:p w14:paraId="4FB7C4A5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Автоматика регулирования должна обеспечивать:</w:t>
            </w:r>
          </w:p>
          <w:p w14:paraId="57FFBC2A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регулирование давления в подающем и обратном трубопроводах с помощью частотно-регулируемых приводов насосов; </w:t>
            </w:r>
          </w:p>
          <w:p w14:paraId="08E28961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регулирование температуры воды в сети отопления в </w:t>
            </w:r>
            <w:proofErr w:type="spellStart"/>
            <w:r w:rsidRPr="00C52932">
              <w:rPr>
                <w:rFonts w:ascii="Times New Roman" w:hAnsi="Times New Roman"/>
              </w:rPr>
              <w:t>погодозависимом</w:t>
            </w:r>
            <w:proofErr w:type="spellEnd"/>
            <w:r w:rsidRPr="00C52932">
              <w:rPr>
                <w:rFonts w:ascii="Times New Roman" w:hAnsi="Times New Roman"/>
              </w:rPr>
              <w:t xml:space="preserve"> режиме;</w:t>
            </w:r>
          </w:p>
          <w:p w14:paraId="75BCF3D9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регулирование температуры обратной сетевой воды на входе в котел (в соответствии с требованиями завода-изготовителя котлов);</w:t>
            </w:r>
          </w:p>
          <w:p w14:paraId="6CE3D313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контроль расхода воды по котлам ниже минимального;</w:t>
            </w:r>
          </w:p>
          <w:p w14:paraId="7B257ADB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lastRenderedPageBreak/>
              <w:t>каскадное регулирование системой котлов;</w:t>
            </w:r>
          </w:p>
          <w:p w14:paraId="67E7269B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глубину регулирования мощности котельных агрегатов в диапазоне 30-100% (при работе на газовом топливе);</w:t>
            </w:r>
          </w:p>
          <w:p w14:paraId="29C0FCAD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управление технологическим оборудованием, учитывая принцип соблюдения наработки равного ресурса каждым агрегатом;</w:t>
            </w:r>
          </w:p>
          <w:p w14:paraId="6BAA2FB1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управление насосами;</w:t>
            </w:r>
          </w:p>
          <w:p w14:paraId="7AF49800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архивацию в котельной и передачу на диспетчерский пункт аварийных сигналов и следующей информации о работе котельной, а также сигнализацию о выходе их значений за допустимые пределы:</w:t>
            </w:r>
          </w:p>
          <w:p w14:paraId="14783E33" w14:textId="77777777" w:rsidR="00DB062B" w:rsidRPr="00C52932" w:rsidRDefault="00DB062B" w:rsidP="00DB062B">
            <w:pPr>
              <w:pStyle w:val="ListParagraph1"/>
              <w:numPr>
                <w:ilvl w:val="0"/>
                <w:numId w:val="22"/>
              </w:numPr>
              <w:tabs>
                <w:tab w:val="left" w:pos="606"/>
              </w:tabs>
              <w:ind w:left="283" w:firstLine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температура воды на входе и выходе из котлов;</w:t>
            </w:r>
          </w:p>
          <w:p w14:paraId="63F6EA4A" w14:textId="77777777" w:rsidR="00DB062B" w:rsidRPr="00C52932" w:rsidRDefault="00DB062B" w:rsidP="00DB062B">
            <w:pPr>
              <w:pStyle w:val="ListParagraph1"/>
              <w:numPr>
                <w:ilvl w:val="0"/>
                <w:numId w:val="22"/>
              </w:numPr>
              <w:tabs>
                <w:tab w:val="left" w:pos="606"/>
              </w:tabs>
              <w:ind w:left="283" w:firstLine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давление газа (жидкого топлива) на вводе в котельную;</w:t>
            </w:r>
          </w:p>
          <w:p w14:paraId="128708D4" w14:textId="77777777" w:rsidR="00DB062B" w:rsidRPr="00C52932" w:rsidRDefault="00DB062B" w:rsidP="00DB062B">
            <w:pPr>
              <w:pStyle w:val="ListParagraph1"/>
              <w:numPr>
                <w:ilvl w:val="0"/>
                <w:numId w:val="22"/>
              </w:numPr>
              <w:tabs>
                <w:tab w:val="left" w:pos="606"/>
              </w:tabs>
              <w:ind w:left="283" w:firstLine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давление (разрежение) в топке, за котлом;</w:t>
            </w:r>
          </w:p>
          <w:p w14:paraId="616A6EBA" w14:textId="77777777" w:rsidR="00DB062B" w:rsidRPr="00C52932" w:rsidRDefault="00DB062B" w:rsidP="00DB062B">
            <w:pPr>
              <w:pStyle w:val="ListParagraph1"/>
              <w:numPr>
                <w:ilvl w:val="0"/>
                <w:numId w:val="22"/>
              </w:numPr>
              <w:tabs>
                <w:tab w:val="left" w:pos="606"/>
              </w:tabs>
              <w:ind w:left="283" w:firstLine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количество котлов и насосов, находящихся в работе, величина загрузки;</w:t>
            </w:r>
          </w:p>
          <w:p w14:paraId="4B26BADF" w14:textId="77777777" w:rsidR="00DB062B" w:rsidRPr="00C52932" w:rsidRDefault="00DB062B" w:rsidP="00DB062B">
            <w:pPr>
              <w:pStyle w:val="ListParagraph1"/>
              <w:numPr>
                <w:ilvl w:val="0"/>
                <w:numId w:val="22"/>
              </w:numPr>
              <w:tabs>
                <w:tab w:val="left" w:pos="606"/>
              </w:tabs>
              <w:ind w:left="283" w:firstLine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расход топлива, электроэнергии и воды;</w:t>
            </w:r>
          </w:p>
          <w:p w14:paraId="27DBED08" w14:textId="77777777" w:rsidR="00DB062B" w:rsidRPr="00C52932" w:rsidRDefault="00DB062B" w:rsidP="00DB062B">
            <w:pPr>
              <w:pStyle w:val="ListParagraph1"/>
              <w:numPr>
                <w:ilvl w:val="0"/>
                <w:numId w:val="22"/>
              </w:numPr>
              <w:tabs>
                <w:tab w:val="left" w:pos="606"/>
              </w:tabs>
              <w:ind w:left="283" w:firstLine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расходы теплоносителя и тепла, отпускаемого потребителям;</w:t>
            </w:r>
          </w:p>
          <w:p w14:paraId="3B211496" w14:textId="77777777" w:rsidR="00DB062B" w:rsidRPr="00C52932" w:rsidRDefault="00DB062B" w:rsidP="00DB062B">
            <w:pPr>
              <w:pStyle w:val="ListParagraph1"/>
              <w:numPr>
                <w:ilvl w:val="0"/>
                <w:numId w:val="22"/>
              </w:numPr>
              <w:tabs>
                <w:tab w:val="left" w:pos="606"/>
              </w:tabs>
              <w:ind w:left="283" w:firstLine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температура теплоносителя на входе и выходе из котельной;</w:t>
            </w:r>
          </w:p>
          <w:p w14:paraId="7F1F9FAC" w14:textId="77777777" w:rsidR="00DB062B" w:rsidRPr="00C52932" w:rsidRDefault="00DB062B" w:rsidP="00DB062B">
            <w:pPr>
              <w:pStyle w:val="ListParagraph1"/>
              <w:numPr>
                <w:ilvl w:val="0"/>
                <w:numId w:val="22"/>
              </w:numPr>
              <w:tabs>
                <w:tab w:val="left" w:pos="606"/>
              </w:tabs>
              <w:ind w:left="283" w:firstLine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температура и давление теплоносителя на входе и выходе из каждого котельного агрегата;</w:t>
            </w:r>
          </w:p>
          <w:p w14:paraId="7B3D79E0" w14:textId="77777777" w:rsidR="00DB062B" w:rsidRPr="00C52932" w:rsidRDefault="00DB062B" w:rsidP="00DB062B">
            <w:pPr>
              <w:pStyle w:val="ListParagraph1"/>
              <w:numPr>
                <w:ilvl w:val="0"/>
                <w:numId w:val="22"/>
              </w:numPr>
              <w:tabs>
                <w:tab w:val="left" w:pos="606"/>
              </w:tabs>
              <w:ind w:left="283" w:firstLine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давление теплоносителя на входе и выходе из котельной;</w:t>
            </w:r>
          </w:p>
          <w:p w14:paraId="007971E7" w14:textId="77777777" w:rsidR="00DB062B" w:rsidRPr="00C52932" w:rsidRDefault="00DB062B" w:rsidP="00DB062B">
            <w:pPr>
              <w:pStyle w:val="ListParagraph1"/>
              <w:numPr>
                <w:ilvl w:val="0"/>
                <w:numId w:val="22"/>
              </w:numPr>
              <w:tabs>
                <w:tab w:val="left" w:pos="606"/>
              </w:tabs>
              <w:ind w:left="283" w:firstLine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температура наружного воздуха;</w:t>
            </w:r>
          </w:p>
          <w:p w14:paraId="4E135135" w14:textId="77777777" w:rsidR="00DB062B" w:rsidRPr="00C52932" w:rsidRDefault="00DB062B" w:rsidP="00DB062B">
            <w:pPr>
              <w:pStyle w:val="ListParagraph1"/>
              <w:numPr>
                <w:ilvl w:val="0"/>
                <w:numId w:val="22"/>
              </w:numPr>
              <w:tabs>
                <w:tab w:val="left" w:pos="606"/>
              </w:tabs>
              <w:ind w:left="283" w:firstLine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давление холодной воды на входе в котельную;</w:t>
            </w:r>
          </w:p>
          <w:p w14:paraId="561F3120" w14:textId="77777777" w:rsidR="00DB062B" w:rsidRPr="00C52932" w:rsidRDefault="00DB062B" w:rsidP="00DB062B">
            <w:pPr>
              <w:pStyle w:val="ListParagraph1"/>
              <w:numPr>
                <w:ilvl w:val="0"/>
                <w:numId w:val="22"/>
              </w:numPr>
              <w:tabs>
                <w:tab w:val="left" w:pos="606"/>
              </w:tabs>
              <w:ind w:left="283" w:firstLine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температура уходящих газов за котлами;</w:t>
            </w:r>
          </w:p>
          <w:p w14:paraId="05AC79E3" w14:textId="77777777" w:rsidR="00DB062B" w:rsidRPr="00C52932" w:rsidRDefault="00DB062B" w:rsidP="00DB062B">
            <w:pPr>
              <w:pStyle w:val="ListParagraph1"/>
              <w:numPr>
                <w:ilvl w:val="0"/>
                <w:numId w:val="22"/>
              </w:numPr>
              <w:tabs>
                <w:tab w:val="left" w:pos="606"/>
              </w:tabs>
              <w:ind w:left="283" w:firstLine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вид топлива, на котором работает котельная;</w:t>
            </w:r>
          </w:p>
          <w:p w14:paraId="44CCA419" w14:textId="77777777" w:rsidR="00DB062B" w:rsidRPr="00C52932" w:rsidRDefault="00DB062B" w:rsidP="00DB062B">
            <w:pPr>
              <w:pStyle w:val="ListParagraph1"/>
              <w:numPr>
                <w:ilvl w:val="0"/>
                <w:numId w:val="22"/>
              </w:numPr>
              <w:tabs>
                <w:tab w:val="left" w:pos="606"/>
              </w:tabs>
              <w:ind w:left="283" w:firstLine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уровень воды в баках запаса исходной воды (при наличии данного бака).</w:t>
            </w:r>
          </w:p>
          <w:p w14:paraId="79C03A7B" w14:textId="77777777" w:rsidR="00DB062B" w:rsidRPr="00C52932" w:rsidRDefault="00DB062B" w:rsidP="00DB062B">
            <w:pPr>
              <w:pStyle w:val="ListParagraph1"/>
              <w:numPr>
                <w:ilvl w:val="0"/>
                <w:numId w:val="22"/>
              </w:numPr>
              <w:tabs>
                <w:tab w:val="left" w:pos="606"/>
              </w:tabs>
              <w:ind w:left="283" w:firstLine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пожар в котельной;</w:t>
            </w:r>
          </w:p>
          <w:p w14:paraId="5E9073FF" w14:textId="77777777" w:rsidR="00DB062B" w:rsidRPr="00C52932" w:rsidRDefault="00DB062B" w:rsidP="00DB062B">
            <w:pPr>
              <w:pStyle w:val="ListParagraph1"/>
              <w:numPr>
                <w:ilvl w:val="0"/>
                <w:numId w:val="22"/>
              </w:numPr>
              <w:tabs>
                <w:tab w:val="left" w:pos="606"/>
              </w:tabs>
              <w:ind w:left="283" w:firstLine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проникновение в котельную;</w:t>
            </w:r>
          </w:p>
          <w:p w14:paraId="66BEEC74" w14:textId="77777777" w:rsidR="00DB062B" w:rsidRPr="00C52932" w:rsidRDefault="00DB062B" w:rsidP="00DB062B">
            <w:pPr>
              <w:pStyle w:val="ListParagraph1"/>
              <w:numPr>
                <w:ilvl w:val="0"/>
                <w:numId w:val="22"/>
              </w:numPr>
              <w:tabs>
                <w:tab w:val="left" w:pos="606"/>
              </w:tabs>
              <w:ind w:left="283" w:firstLine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газовый клапан-</w:t>
            </w:r>
            <w:proofErr w:type="spellStart"/>
            <w:r w:rsidRPr="00C52932">
              <w:rPr>
                <w:rFonts w:ascii="Times New Roman" w:hAnsi="Times New Roman"/>
              </w:rPr>
              <w:t>отсекатель</w:t>
            </w:r>
            <w:proofErr w:type="spellEnd"/>
            <w:r w:rsidRPr="00C52932">
              <w:rPr>
                <w:rFonts w:ascii="Times New Roman" w:hAnsi="Times New Roman"/>
              </w:rPr>
              <w:t xml:space="preserve"> на вводе котельной отключен;</w:t>
            </w:r>
          </w:p>
          <w:p w14:paraId="458210C8" w14:textId="77777777" w:rsidR="00DB062B" w:rsidRPr="00C52932" w:rsidRDefault="00DB062B" w:rsidP="00DB062B">
            <w:pPr>
              <w:pStyle w:val="ListParagraph1"/>
              <w:numPr>
                <w:ilvl w:val="0"/>
                <w:numId w:val="22"/>
              </w:numPr>
              <w:tabs>
                <w:tab w:val="left" w:pos="606"/>
              </w:tabs>
              <w:ind w:left="283" w:firstLine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сигнал аварии оборудования;</w:t>
            </w:r>
          </w:p>
          <w:p w14:paraId="29CA9F0D" w14:textId="77777777" w:rsidR="00DB062B" w:rsidRPr="00C52932" w:rsidRDefault="00DB062B" w:rsidP="00DB062B">
            <w:pPr>
              <w:pStyle w:val="ListParagraph1"/>
              <w:numPr>
                <w:ilvl w:val="0"/>
                <w:numId w:val="22"/>
              </w:numPr>
              <w:tabs>
                <w:tab w:val="left" w:pos="606"/>
              </w:tabs>
              <w:ind w:left="283" w:firstLine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отключение электроэнергии;</w:t>
            </w:r>
          </w:p>
          <w:p w14:paraId="5D4479C2" w14:textId="77777777" w:rsidR="00DB062B" w:rsidRPr="00C52932" w:rsidRDefault="00DB062B" w:rsidP="00DB062B">
            <w:pPr>
              <w:pStyle w:val="ListParagraph1"/>
              <w:numPr>
                <w:ilvl w:val="0"/>
                <w:numId w:val="22"/>
              </w:numPr>
              <w:tabs>
                <w:tab w:val="left" w:pos="606"/>
              </w:tabs>
              <w:ind w:left="283" w:firstLine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загазованность помещения по CH4;</w:t>
            </w:r>
          </w:p>
          <w:p w14:paraId="26FFDE9F" w14:textId="77777777" w:rsidR="00DB062B" w:rsidRPr="00C52932" w:rsidRDefault="00DB062B" w:rsidP="00DB062B">
            <w:pPr>
              <w:pStyle w:val="ListParagraph1"/>
              <w:numPr>
                <w:ilvl w:val="0"/>
                <w:numId w:val="22"/>
              </w:numPr>
              <w:tabs>
                <w:tab w:val="left" w:pos="606"/>
              </w:tabs>
              <w:ind w:left="283" w:firstLine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загазованность помещения по СО.</w:t>
            </w:r>
          </w:p>
          <w:p w14:paraId="410C36C1" w14:textId="77777777" w:rsidR="00DB062B" w:rsidRPr="00C52932" w:rsidRDefault="00DB062B" w:rsidP="00DB062B">
            <w:pPr>
              <w:tabs>
                <w:tab w:val="left" w:pos="0"/>
                <w:tab w:val="left" w:pos="446"/>
              </w:tabs>
              <w:autoSpaceDE w:val="0"/>
              <w:autoSpaceDN w:val="0"/>
              <w:adjustRightInd w:val="0"/>
              <w:jc w:val="left"/>
              <w:rPr>
                <w:rFonts w:ascii="Times New Roman" w:eastAsia="HiddenHorzOCR" w:hAnsi="Times New Roman"/>
              </w:rPr>
            </w:pPr>
          </w:p>
          <w:p w14:paraId="0C9D5E69" w14:textId="77777777" w:rsidR="00DB062B" w:rsidRPr="00C52932" w:rsidRDefault="00DB062B" w:rsidP="00DB062B">
            <w:pPr>
              <w:pStyle w:val="ListParagraph1"/>
              <w:numPr>
                <w:ilvl w:val="0"/>
                <w:numId w:val="10"/>
              </w:numPr>
              <w:snapToGrid w:val="0"/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Охранно-пожарная сигнализация.</w:t>
            </w:r>
          </w:p>
          <w:p w14:paraId="0C3BA2E3" w14:textId="230893BC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Пожарную сигнализацию и систему пожарного оповещения выполнить в соответствии с НПБ 88-201</w:t>
            </w:r>
            <w:ins w:id="446" w:author="Мясищев Владимир Петрович" w:date="2022-05-12T14:29:00Z">
              <w:r w:rsidRPr="00C52932">
                <w:rPr>
                  <w:rFonts w:ascii="Times New Roman" w:hAnsi="Times New Roman"/>
                </w:rPr>
                <w:t>, СП 3.13130 и СП 484.1311500.2020</w:t>
              </w:r>
            </w:ins>
            <w:r w:rsidRPr="00C52932">
              <w:rPr>
                <w:rFonts w:ascii="Times New Roman" w:hAnsi="Times New Roman"/>
              </w:rPr>
              <w:t>. Система должна производить автоматическое отключение подачи топлива в котельную при поступлении сигнала о возникновении пожара.</w:t>
            </w:r>
          </w:p>
          <w:p w14:paraId="66E48F8A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hAnsi="Times New Roman"/>
              </w:rPr>
              <w:t>Предусмотреть комплектацию пожарными щитами</w:t>
            </w:r>
            <w:r w:rsidRPr="00C52932">
              <w:rPr>
                <w:rFonts w:ascii="Times New Roman" w:eastAsia="HiddenHorzOCR" w:hAnsi="Times New Roman"/>
              </w:rPr>
              <w:t>, пожарными рукавами, огнетушителями и т.д.</w:t>
            </w:r>
          </w:p>
          <w:p w14:paraId="6963A05C" w14:textId="77777777" w:rsidR="00DB062B" w:rsidRPr="00C52932" w:rsidRDefault="00DB062B" w:rsidP="00DB062B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</w:p>
          <w:p w14:paraId="2E0BD399" w14:textId="77777777" w:rsidR="00DB062B" w:rsidRPr="00C52932" w:rsidRDefault="00DB062B" w:rsidP="00DB062B">
            <w:pPr>
              <w:pStyle w:val="ListParagraph1"/>
              <w:numPr>
                <w:ilvl w:val="0"/>
                <w:numId w:val="10"/>
              </w:numPr>
              <w:snapToGrid w:val="0"/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Инженерно-технические средства защиты (ИТСЗ).</w:t>
            </w:r>
          </w:p>
          <w:p w14:paraId="16C156D2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Предусмотреть проектом инженерные заграждения – </w:t>
            </w:r>
            <w:proofErr w:type="spellStart"/>
            <w:r w:rsidRPr="00C52932">
              <w:rPr>
                <w:rFonts w:ascii="Times New Roman" w:hAnsi="Times New Roman"/>
              </w:rPr>
              <w:t>противотаранные</w:t>
            </w:r>
            <w:proofErr w:type="spellEnd"/>
            <w:r w:rsidRPr="00C52932">
              <w:rPr>
                <w:rFonts w:ascii="Times New Roman" w:hAnsi="Times New Roman"/>
              </w:rPr>
              <w:t xml:space="preserve"> устройства. Основное ограждение – на всех объектах, инженерные средства и сооружения (контрольно-пропускные пункты) – для объектов с постоянным присутствием персонала.</w:t>
            </w:r>
          </w:p>
          <w:p w14:paraId="122C7FA6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Инженерные заграждения должны обеспечивать:</w:t>
            </w:r>
          </w:p>
          <w:p w14:paraId="5029B01C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создание физических преград несанкционированным действиям в отношении объекта;</w:t>
            </w:r>
          </w:p>
          <w:p w14:paraId="6A5613D6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создание препятствий на пути движения нарушителя с целью затруднения (задержки) его продвижения к уязвимым местам, критическим элементам и на пути отхода на время, достаточное </w:t>
            </w:r>
            <w:r w:rsidRPr="00C52932">
              <w:rPr>
                <w:rFonts w:ascii="Times New Roman" w:hAnsi="Times New Roman"/>
              </w:rPr>
              <w:lastRenderedPageBreak/>
              <w:t>для силового или технологического реагирования, с целью минимизации возможного ущерба;</w:t>
            </w:r>
          </w:p>
          <w:p w14:paraId="0343E7A4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обеспечения прохода в охраняемые зоны только в установленных точках (пунктах) доступа;</w:t>
            </w:r>
          </w:p>
          <w:p w14:paraId="5F1A2B75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обозначения границ охраняемых зон и предупреждения об ответственности за нарушение права собственности;</w:t>
            </w:r>
          </w:p>
          <w:p w14:paraId="0A022025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защита обслуживающего персонала и посетителей объекта.</w:t>
            </w:r>
          </w:p>
          <w:p w14:paraId="0E97E07E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Полотно основного просматриваемого ограждения изготавливается из сварной металлической (стальной) сетки или решетки толщина прутка не менее 5мм, расстояние между прутками не более 150мм.</w:t>
            </w:r>
          </w:p>
          <w:p w14:paraId="738C0C53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Инженерные средства и сооружения должны обеспечивать:</w:t>
            </w:r>
          </w:p>
          <w:p w14:paraId="5EC1C217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осуществления контроля и управления проходом людей и проездом транспортных средств в порядке, установленном пропускным режимом;</w:t>
            </w:r>
          </w:p>
          <w:p w14:paraId="4A3FC299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расположения устройств управления механизмами открывания, прохода (проезда), охранным освещением, системой охранной телевизионной, оповещением и стационарными средствами досмотра;</w:t>
            </w:r>
          </w:p>
          <w:p w14:paraId="0B19440C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ограничения прохода сотрудников и посетителей;</w:t>
            </w:r>
          </w:p>
          <w:p w14:paraId="63543961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обеспечение защиты контролера (постового) от нападения.</w:t>
            </w:r>
          </w:p>
          <w:p w14:paraId="312A20D8" w14:textId="77777777" w:rsidR="00DB062B" w:rsidRPr="00C52932" w:rsidRDefault="00DB062B" w:rsidP="00DB062B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</w:p>
          <w:p w14:paraId="383AD9CF" w14:textId="77777777" w:rsidR="00DB062B" w:rsidRPr="00C52932" w:rsidRDefault="00DB062B" w:rsidP="00DB062B">
            <w:pPr>
              <w:pStyle w:val="ListParagraph1"/>
              <w:numPr>
                <w:ilvl w:val="0"/>
                <w:numId w:val="10"/>
              </w:numPr>
              <w:snapToGrid w:val="0"/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Технические средства охраны (ТСО).</w:t>
            </w:r>
          </w:p>
          <w:p w14:paraId="44C29DC9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Предусмотреть проектом установку систем:</w:t>
            </w:r>
          </w:p>
          <w:p w14:paraId="792BFBB6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охранной сигнализации; </w:t>
            </w:r>
          </w:p>
          <w:p w14:paraId="27647133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охранная телевизионная; </w:t>
            </w:r>
          </w:p>
          <w:p w14:paraId="53578393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контроля и управления доступом – (для объектов с постоянным присутствием персонала);</w:t>
            </w:r>
          </w:p>
          <w:p w14:paraId="5F5F7445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сбора и обработки информации, включающую подсистему связи и передачи извещений к пультам централизованного наблюдения; технические средства досмотра.</w:t>
            </w:r>
          </w:p>
          <w:p w14:paraId="6BFC5B0C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Технические требования к системе и элементам системы видеонаблюдения определяются нормативными правовыми документами с учетом выводов из оценки уязвимости объекта, моделирования действий нарушителей.</w:t>
            </w:r>
          </w:p>
          <w:p w14:paraId="4B3DCF59" w14:textId="1626849E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 xml:space="preserve">Предусмотреть возможность наблюдения в реальном времени охраняемой территории основной и вспомогательных производственных площадок, локальными зонами (критическими элементами), основными и запасными проездами, входами </w:t>
            </w:r>
            <w:del w:id="447" w:author="александр шлапак" w:date="2022-05-20T17:35:00Z">
              <w:r w:rsidRPr="00C52932" w:rsidDel="008B0F7B">
                <w:rPr>
                  <w:rFonts w:ascii="Times New Roman" w:eastAsia="HiddenHorzOCR" w:hAnsi="Times New Roman"/>
                </w:rPr>
                <w:delText xml:space="preserve">в </w:delText>
              </w:r>
            </w:del>
            <w:ins w:id="448" w:author="александр шлапак" w:date="2022-05-20T17:35:00Z">
              <w:r w:rsidR="008B0F7B" w:rsidRPr="00C52932">
                <w:rPr>
                  <w:rFonts w:ascii="Times New Roman" w:eastAsia="HiddenHorzOCR" w:hAnsi="Times New Roman"/>
                </w:rPr>
                <w:t xml:space="preserve">и </w:t>
              </w:r>
            </w:ins>
            <w:r w:rsidRPr="00C52932">
              <w:rPr>
                <w:rFonts w:ascii="Times New Roman" w:eastAsia="HiddenHorzOCR" w:hAnsi="Times New Roman"/>
              </w:rPr>
              <w:t>выходами в здание, возможность обнаружения оставленных предметов с использованием оборудования цифровой обработки, передачи и хранении видеоинформации, наружных и внутренних цветных стационарных, поворотных и купольных телевизионных IP камер, оснащенных видеодетекторами.</w:t>
            </w:r>
          </w:p>
          <w:p w14:paraId="1D486A11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Предусмотреть возможность хранения информации на цифровых носителях не менее 30 суток.</w:t>
            </w:r>
          </w:p>
          <w:p w14:paraId="7E19D4C1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Количество, типы и марки телевизионных камер, их места и способы установки, зоны наблюдения определяются в ходе проектирования и согласовываются с Заказчиком.</w:t>
            </w:r>
          </w:p>
          <w:p w14:paraId="4003F45D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Система контроля и управления доступом (СКУД) должна обеспечивать:</w:t>
            </w:r>
          </w:p>
          <w:p w14:paraId="72C25E30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исключение возможности несанкционированного прохода на контролируемый объект лиц, не имеющих установленной формы доступа (пропуска, идентификационной карты);</w:t>
            </w:r>
          </w:p>
          <w:p w14:paraId="25A43F71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санкционированный проход персонала на территории и в помещения, оборудованные элементами СКУД;</w:t>
            </w:r>
          </w:p>
          <w:p w14:paraId="29228A06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обеспечение требуемой пропускной способности по точкам </w:t>
            </w:r>
            <w:r w:rsidRPr="00C52932">
              <w:rPr>
                <w:rFonts w:ascii="Times New Roman" w:hAnsi="Times New Roman"/>
              </w:rPr>
              <w:lastRenderedPageBreak/>
              <w:t>доступа и соответствия устройств СКУД количеству пользователей и зонам охраны;</w:t>
            </w:r>
          </w:p>
          <w:p w14:paraId="2D15D5F5" w14:textId="140FB02B" w:rsidR="00DB062B" w:rsidRPr="00C52932" w:rsidDel="008E257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del w:id="449" w:author="александр шлапак" w:date="2022-06-02T08:15:00Z"/>
                <w:rFonts w:ascii="Times New Roman" w:hAnsi="Times New Roman"/>
              </w:rPr>
            </w:pPr>
            <w:del w:id="450" w:author="александр шлапак" w:date="2022-06-02T08:15:00Z">
              <w:r w:rsidRPr="00C52932" w:rsidDel="008E2572">
                <w:rPr>
                  <w:rFonts w:ascii="Times New Roman" w:hAnsi="Times New Roman"/>
                </w:rPr>
                <w:delText>автоматическое управление исполнительными устройствами, в зависимости от уровня доступа и разрешенного времени прохода в соответствии с заполненной программой, а также возможность ручного управления с АРМ при возникновении нештатных ситуаций;</w:delText>
              </w:r>
            </w:del>
          </w:p>
          <w:p w14:paraId="39BDE04F" w14:textId="6D489750" w:rsidR="00DB062B" w:rsidRPr="00C52932" w:rsidDel="008E257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del w:id="451" w:author="александр шлапак" w:date="2022-06-02T08:15:00Z"/>
                <w:rFonts w:ascii="Times New Roman" w:hAnsi="Times New Roman"/>
              </w:rPr>
            </w:pPr>
            <w:del w:id="452" w:author="александр шлапак" w:date="2022-06-02T08:15:00Z">
              <w:r w:rsidRPr="00C52932" w:rsidDel="008E2572">
                <w:rPr>
                  <w:rFonts w:ascii="Times New Roman" w:hAnsi="Times New Roman"/>
                </w:rPr>
                <w:delText>регистрация посетителей при входе на территорию объекта и выходе с неё;</w:delText>
              </w:r>
            </w:del>
          </w:p>
          <w:p w14:paraId="44531B67" w14:textId="114A29FC" w:rsidR="00DB062B" w:rsidRPr="00C52932" w:rsidDel="008E257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del w:id="453" w:author="александр шлапак" w:date="2022-06-02T08:15:00Z"/>
                <w:rFonts w:ascii="Times New Roman" w:hAnsi="Times New Roman"/>
              </w:rPr>
            </w:pPr>
            <w:del w:id="454" w:author="александр шлапак" w:date="2022-06-02T08:15:00Z">
              <w:r w:rsidRPr="00C52932" w:rsidDel="008E2572">
                <w:rPr>
                  <w:rFonts w:ascii="Times New Roman" w:hAnsi="Times New Roman"/>
                </w:rPr>
                <w:delText>документирование и хранение данных о посетителях объекта в течение 1 месяца;</w:delText>
              </w:r>
            </w:del>
          </w:p>
          <w:p w14:paraId="434F1D0D" w14:textId="45B008ED" w:rsidR="00DB062B" w:rsidRPr="00C52932" w:rsidDel="008E257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del w:id="455" w:author="александр шлапак" w:date="2022-06-02T08:16:00Z"/>
                <w:rFonts w:ascii="Times New Roman" w:hAnsi="Times New Roman"/>
              </w:rPr>
            </w:pPr>
            <w:del w:id="456" w:author="александр шлапак" w:date="2022-06-02T08:16:00Z">
              <w:r w:rsidRPr="00C52932" w:rsidDel="008E2572">
                <w:rPr>
                  <w:rFonts w:ascii="Times New Roman" w:hAnsi="Times New Roman"/>
                </w:rPr>
                <w:delText>регистрация, документирование и отображение всех событий в базе данных СКУД;</w:delText>
              </w:r>
            </w:del>
          </w:p>
          <w:p w14:paraId="4D1A655F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защита от прохода двух или более человек по одному пропуску;</w:t>
            </w:r>
          </w:p>
          <w:p w14:paraId="08AFCBB3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возможность создания, при сопряжении с ЛВС объекта, автоматизированного рабочего места охранника (администратора, сотрудника отдела кадров и т.п.), удаленного доступа;</w:t>
            </w:r>
          </w:p>
          <w:p w14:paraId="5B2651DD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подготовка отчетов по учету рабочего времени конкретных лиц, подразделений.</w:t>
            </w:r>
          </w:p>
          <w:p w14:paraId="681F8232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Систему управления и контроля доступом построить на основе программно-аппаратных средств ИСО «Орион-Про».</w:t>
            </w:r>
          </w:p>
          <w:p w14:paraId="1BD29C1F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СКУД по способу управления должна быть централизованной (сетевой) и состоять из локальной сети ПК.</w:t>
            </w:r>
          </w:p>
          <w:p w14:paraId="79BC1093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В состав СКУД должны входить:</w:t>
            </w:r>
          </w:p>
          <w:p w14:paraId="3ED4C3E6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УПУ со сплошным перекрытием проема (двери в защищаемые здания и сооружения);</w:t>
            </w:r>
          </w:p>
          <w:p w14:paraId="036C28FF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УИ (электромагнитный замок, электромеханический замок (защелка), механизмы привода турникетов);</w:t>
            </w:r>
          </w:p>
          <w:p w14:paraId="676D7B54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считыватели идентификаторов доступа;</w:t>
            </w:r>
          </w:p>
          <w:p w14:paraId="6E21244C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идентификаторы доступа;</w:t>
            </w:r>
          </w:p>
          <w:p w14:paraId="087A6F33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средства управления в составе аппаратных устройств СКУД (контроллеры доступа);</w:t>
            </w:r>
          </w:p>
          <w:p w14:paraId="5C08A71B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доводчики дверей;</w:t>
            </w:r>
          </w:p>
          <w:p w14:paraId="52FF9DC2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источники бесперебойного электропитания;</w:t>
            </w:r>
          </w:p>
          <w:p w14:paraId="33540B58" w14:textId="77777777" w:rsidR="00DB062B" w:rsidRPr="00C52932" w:rsidDel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del w:id="457" w:author="александр шлапак" w:date="2022-06-02T08:11:00Z"/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устройства для аварийной разблокировки УИ;</w:t>
            </w:r>
          </w:p>
          <w:p w14:paraId="3A441014" w14:textId="0A76AF62" w:rsidR="00DB062B" w:rsidRPr="00C52932" w:rsidDel="00C52932" w:rsidRDefault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del w:id="458" w:author="александр шлапак" w:date="2022-06-02T08:11:00Z"/>
                <w:rFonts w:ascii="Times New Roman" w:hAnsi="Times New Roman"/>
              </w:rPr>
            </w:pPr>
            <w:del w:id="459" w:author="александр шлапак" w:date="2022-06-02T08:11:00Z">
              <w:r w:rsidRPr="00C52932" w:rsidDel="00C52932">
                <w:rPr>
                  <w:rFonts w:ascii="Times New Roman" w:hAnsi="Times New Roman"/>
                </w:rPr>
                <w:delText>АРМ администратора системы СКУД;</w:delText>
              </w:r>
            </w:del>
          </w:p>
          <w:p w14:paraId="60299253" w14:textId="0632EC31" w:rsidR="00DB062B" w:rsidRPr="00C52932" w:rsidRDefault="00DB062B" w:rsidP="00C52932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del w:id="460" w:author="александр шлапак" w:date="2022-06-02T08:11:00Z">
              <w:r w:rsidRPr="00C52932" w:rsidDel="00C52932">
                <w:rPr>
                  <w:rFonts w:ascii="Times New Roman" w:hAnsi="Times New Roman"/>
                </w:rPr>
                <w:delText>АРМ ЦПО;</w:delText>
              </w:r>
            </w:del>
          </w:p>
          <w:p w14:paraId="35DF69CC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proofErr w:type="spellStart"/>
            <w:r w:rsidRPr="00C52932">
              <w:rPr>
                <w:rFonts w:ascii="Times New Roman" w:hAnsi="Times New Roman"/>
              </w:rPr>
              <w:t>картоприемники</w:t>
            </w:r>
            <w:proofErr w:type="spellEnd"/>
            <w:r w:rsidRPr="00C52932">
              <w:rPr>
                <w:rFonts w:ascii="Times New Roman" w:hAnsi="Times New Roman"/>
              </w:rPr>
              <w:t xml:space="preserve"> (при необходимости);</w:t>
            </w:r>
          </w:p>
          <w:p w14:paraId="56EA834F" w14:textId="522913AF" w:rsidR="00DB062B" w:rsidRPr="00C52932" w:rsidDel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del w:id="461" w:author="александр шлапак" w:date="2022-06-02T08:11:00Z"/>
                <w:rFonts w:ascii="Times New Roman" w:hAnsi="Times New Roman"/>
              </w:rPr>
            </w:pPr>
            <w:del w:id="462" w:author="александр шлапак" w:date="2022-06-02T08:11:00Z">
              <w:r w:rsidRPr="00C52932" w:rsidDel="00C52932">
                <w:rPr>
                  <w:rFonts w:ascii="Times New Roman" w:hAnsi="Times New Roman"/>
                </w:rPr>
                <w:delText>технические средства досмотра.</w:delText>
              </w:r>
            </w:del>
          </w:p>
          <w:p w14:paraId="7DBC637C" w14:textId="2C36BF40" w:rsidR="00DB062B" w:rsidRPr="00C52932" w:rsidDel="008B0F7B" w:rsidRDefault="00DB062B" w:rsidP="00DB062B">
            <w:pPr>
              <w:autoSpaceDE w:val="0"/>
              <w:autoSpaceDN w:val="0"/>
              <w:adjustRightInd w:val="0"/>
              <w:jc w:val="both"/>
              <w:rPr>
                <w:del w:id="463" w:author="александр шлапак" w:date="2022-05-20T17:35:00Z"/>
                <w:rFonts w:ascii="Times New Roman" w:eastAsia="HiddenHorzOCR" w:hAnsi="Times New Roman"/>
              </w:rPr>
            </w:pPr>
            <w:del w:id="464" w:author="александр шлапак" w:date="2022-05-20T17:35:00Z">
              <w:r w:rsidRPr="00C52932" w:rsidDel="008B0F7B">
                <w:rPr>
                  <w:rFonts w:ascii="Times New Roman" w:eastAsia="HiddenHorzOCR" w:hAnsi="Times New Roman"/>
                </w:rPr>
                <w:delText>Предусмотреть возможность установки задержки на проход посетителей.</w:delText>
              </w:r>
            </w:del>
          </w:p>
          <w:p w14:paraId="3F417A91" w14:textId="2C2CFA3C" w:rsidR="00DB062B" w:rsidRPr="00C52932" w:rsidDel="008B0F7B" w:rsidRDefault="00DB062B" w:rsidP="00DB062B">
            <w:pPr>
              <w:autoSpaceDE w:val="0"/>
              <w:autoSpaceDN w:val="0"/>
              <w:adjustRightInd w:val="0"/>
              <w:jc w:val="both"/>
              <w:rPr>
                <w:del w:id="465" w:author="александр шлапак" w:date="2022-05-20T17:35:00Z"/>
                <w:rFonts w:ascii="Times New Roman" w:eastAsia="HiddenHorzOCR" w:hAnsi="Times New Roman"/>
              </w:rPr>
            </w:pPr>
            <w:del w:id="466" w:author="александр шлапак" w:date="2022-05-20T17:35:00Z">
              <w:r w:rsidRPr="00C52932" w:rsidDel="008B0F7B">
                <w:rPr>
                  <w:rFonts w:ascii="Times New Roman" w:eastAsia="HiddenHorzOCR" w:hAnsi="Times New Roman"/>
                </w:rPr>
                <w:delText>Предусмотреть монтаж видеодомофонов на рабочих местах дежурных сотрудников охраны на ЦПО и вызывных панелей на пульте ЦПО.</w:delText>
              </w:r>
            </w:del>
          </w:p>
          <w:p w14:paraId="4E07E384" w14:textId="277206D0" w:rsidR="00DB062B" w:rsidRPr="00C52932" w:rsidDel="008E2572" w:rsidRDefault="00DB062B" w:rsidP="00DB062B">
            <w:pPr>
              <w:autoSpaceDE w:val="0"/>
              <w:autoSpaceDN w:val="0"/>
              <w:adjustRightInd w:val="0"/>
              <w:jc w:val="both"/>
              <w:rPr>
                <w:del w:id="467" w:author="александр шлапак" w:date="2022-06-02T08:17:00Z"/>
                <w:rFonts w:ascii="Times New Roman" w:eastAsia="HiddenHorzOCR" w:hAnsi="Times New Roman"/>
              </w:rPr>
            </w:pPr>
            <w:del w:id="468" w:author="александр шлапак" w:date="2022-06-02T08:17:00Z">
              <w:r w:rsidRPr="00C52932" w:rsidDel="008E2572">
                <w:rPr>
                  <w:rFonts w:ascii="Times New Roman" w:eastAsia="HiddenHorzOCR" w:hAnsi="Times New Roman"/>
                </w:rPr>
                <w:delText>Обеспечить сопряжение исполнительных устройств СКУД с АПС (разблокировка дверей в случае возникновения чрезвычайных ситуаций).</w:delText>
              </w:r>
            </w:del>
          </w:p>
          <w:p w14:paraId="1FB02CCD" w14:textId="77777777" w:rsidR="00DB062B" w:rsidRPr="00C52932" w:rsidRDefault="00DB062B" w:rsidP="00DB062B">
            <w:pPr>
              <w:tabs>
                <w:tab w:val="left" w:pos="0"/>
                <w:tab w:val="left" w:pos="446"/>
              </w:tabs>
              <w:autoSpaceDE w:val="0"/>
              <w:autoSpaceDN w:val="0"/>
              <w:adjustRightInd w:val="0"/>
              <w:jc w:val="left"/>
              <w:rPr>
                <w:rFonts w:ascii="Times New Roman" w:eastAsia="HiddenHorzOCR" w:hAnsi="Times New Roman"/>
              </w:rPr>
            </w:pPr>
          </w:p>
          <w:p w14:paraId="44B372E3" w14:textId="77777777" w:rsidR="00DB062B" w:rsidRPr="00C52932" w:rsidRDefault="00DB062B" w:rsidP="00DB062B">
            <w:pPr>
              <w:pStyle w:val="ListParagraph1"/>
              <w:numPr>
                <w:ilvl w:val="0"/>
                <w:numId w:val="10"/>
              </w:numPr>
              <w:snapToGrid w:val="0"/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Вспомогательные охранные системы.</w:t>
            </w:r>
          </w:p>
          <w:p w14:paraId="334B5412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Проектом предусмотреть установку систем:</w:t>
            </w:r>
          </w:p>
          <w:p w14:paraId="6BE4F5B4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охранного освещения;</w:t>
            </w:r>
          </w:p>
          <w:p w14:paraId="49B2D8F3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оповещения о тревоге, чрезвычайной ситуации и др.; </w:t>
            </w:r>
          </w:p>
          <w:p w14:paraId="6D39C51B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электропитания охранных систем;</w:t>
            </w:r>
          </w:p>
          <w:p w14:paraId="5C4B8D0D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оперативной связи подразделений охраны.</w:t>
            </w:r>
          </w:p>
          <w:p w14:paraId="596F0975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Система охранного освещения (СОО) должна обеспечивать:</w:t>
            </w:r>
          </w:p>
          <w:p w14:paraId="13CAB043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освещенность на уровне земли в горизонтальной плоскости или на уровне 0,5 метра от земли на одной стороне вертикальной плоскости, перпендикулярной к линии границы, не менее 0,5 люкс (в темное время суток);</w:t>
            </w:r>
          </w:p>
          <w:p w14:paraId="61D8BD40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равномерно освещенная сплошная полоса шириной не менее 3 метров по периметру объекта;</w:t>
            </w:r>
          </w:p>
          <w:p w14:paraId="52E121F5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возможность автоматического включения дополнительных источников света на отдельных зонах охраняемой территории (периметра) при срабатывании системы охранной сигнализации;</w:t>
            </w:r>
          </w:p>
          <w:p w14:paraId="21E08873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ручное управление аппаратурой освещения из помещения охраны;</w:t>
            </w:r>
          </w:p>
          <w:p w14:paraId="3DDF7274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совместимость с техническими средствами системы охранной сигнализации и системы охранной телевизионной.</w:t>
            </w:r>
          </w:p>
          <w:p w14:paraId="40369B57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Предусмотреть оборудование станции системой охранного освещения с использованием энергосберегающих технологий.</w:t>
            </w:r>
          </w:p>
          <w:p w14:paraId="09F23239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 xml:space="preserve">Зоны охранного освещения должны совпадать или несколько превышать по габаритам зоны обзора телевизионных камер. </w:t>
            </w:r>
          </w:p>
          <w:p w14:paraId="2B7D717A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 xml:space="preserve">Сеть охранного освещения по периметру и на территории объекта должна разделяться на самостоятельные участки в соответствии с зонами системы охранной сигнализации и (или) зонами наблюдения системы охранной телевизионной и должна подключаться к отдельной группе распределительного щита, </w:t>
            </w:r>
            <w:r w:rsidRPr="00C52932">
              <w:rPr>
                <w:rFonts w:ascii="Times New Roman" w:eastAsia="HiddenHorzOCR" w:hAnsi="Times New Roman"/>
              </w:rPr>
              <w:lastRenderedPageBreak/>
              <w:t>расположенного в помещении охраны (где оно имеется), закрытого на замок и оборудованного охранной сигнализацией.</w:t>
            </w:r>
          </w:p>
          <w:p w14:paraId="067714B7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Светильники наружного охранного освещения должны быть защищены от механических повреждений, иметь рабочий диапазон температур, соответствующий климатической зоне, и обеспечивать световую эффективность не менее 100 люмен/ватт.</w:t>
            </w:r>
          </w:p>
          <w:p w14:paraId="21625738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Конструкции светильников должны иметь класс защиты не ниже IP56.</w:t>
            </w:r>
          </w:p>
          <w:p w14:paraId="54B8D5A9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Предусмотреть включение охранного освещения в автоматическом режиме относительно порогового уровня освещенности (срабатывания фотодатчика) и в ручном режиме.</w:t>
            </w:r>
          </w:p>
          <w:p w14:paraId="51E997D3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Предусмотреть переносные приборы освещения.</w:t>
            </w:r>
          </w:p>
          <w:p w14:paraId="097254EB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Система оповещения (СО) должна обеспечивать:</w:t>
            </w:r>
          </w:p>
          <w:p w14:paraId="023077FE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подачу звуковых и (или) световых сигналов в здания, помещения, на выделенные территории объекта;</w:t>
            </w:r>
          </w:p>
          <w:p w14:paraId="1877FCBB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трансляцию речевой информации о характере опасности, необходимости и путях эвакуации, действиях по обеспечению безопасности людей.</w:t>
            </w:r>
          </w:p>
          <w:p w14:paraId="4E2740EA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Сигналы оповещения должны отличаться от сигналов другого назначения.</w:t>
            </w:r>
          </w:p>
          <w:p w14:paraId="52F23D94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 xml:space="preserve">Количество и качество звуковой и световой сигнализации должны обеспечивать оповещение во всех местах постоянного или временного пребывания персонала объекта, разборчивость передаваемых речевых сообщений. </w:t>
            </w:r>
          </w:p>
          <w:p w14:paraId="3231382C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Громкоговорители не должны иметь регуляторов громкости и разъемных соединений.</w:t>
            </w:r>
          </w:p>
          <w:p w14:paraId="2544CEEC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 xml:space="preserve">Система электропитания охранных систем (ЭС) должна обеспечивать бесперебойного электропитания комплекса инженерно-технических средств охраны охраняемого объекта от двух независимых источников переменного тока, либо от одного источника переменного тока с автоматическим переключением на резервное питание (в аварийном режиме) и оповещением персонала о переходе на электропитание от резервного источника. Линейно-кабельная сеть комплекса инженерно-технических средств охраны должна соответствовать требованиям </w:t>
            </w:r>
            <w:proofErr w:type="spellStart"/>
            <w:r w:rsidRPr="00C52932">
              <w:rPr>
                <w:rFonts w:ascii="Times New Roman" w:eastAsia="HiddenHorzOCR" w:hAnsi="Times New Roman"/>
              </w:rPr>
              <w:t>п.п</w:t>
            </w:r>
            <w:proofErr w:type="spellEnd"/>
            <w:r w:rsidRPr="00C52932">
              <w:rPr>
                <w:rFonts w:ascii="Times New Roman" w:eastAsia="HiddenHorzOCR" w:hAnsi="Times New Roman"/>
              </w:rPr>
              <w:t>. 269-277 «Правил по обеспечению безопасности и антитеррористической защищенности объектов топливно-энергетического комплекса», утверждённые Постановлением Правительства РФ от 05.05.2012 г. №458.</w:t>
            </w:r>
          </w:p>
          <w:p w14:paraId="5BC2EC87" w14:textId="77777777" w:rsidR="00DB062B" w:rsidRPr="00C52932" w:rsidRDefault="00DB062B" w:rsidP="00DB062B">
            <w:pPr>
              <w:tabs>
                <w:tab w:val="left" w:pos="0"/>
                <w:tab w:val="left" w:pos="446"/>
              </w:tabs>
              <w:autoSpaceDE w:val="0"/>
              <w:autoSpaceDN w:val="0"/>
              <w:adjustRightInd w:val="0"/>
              <w:jc w:val="left"/>
              <w:rPr>
                <w:rFonts w:ascii="Times New Roman" w:eastAsia="HiddenHorzOCR" w:hAnsi="Times New Roman"/>
              </w:rPr>
            </w:pPr>
          </w:p>
          <w:p w14:paraId="5FF8EB1B" w14:textId="77777777" w:rsidR="00DB062B" w:rsidRPr="00C52932" w:rsidRDefault="00DB062B" w:rsidP="00DB062B">
            <w:pPr>
              <w:pStyle w:val="ListParagraph1"/>
              <w:numPr>
                <w:ilvl w:val="0"/>
                <w:numId w:val="10"/>
              </w:numPr>
              <w:snapToGrid w:val="0"/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Система водоотведения.</w:t>
            </w:r>
          </w:p>
          <w:p w14:paraId="6B605282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 xml:space="preserve">Сброс технологических и фекальных вод осуществить раздельно. </w:t>
            </w:r>
          </w:p>
          <w:p w14:paraId="694A2E0D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 xml:space="preserve">Разработать проект </w:t>
            </w:r>
            <w:proofErr w:type="spellStart"/>
            <w:r w:rsidRPr="00C52932">
              <w:rPr>
                <w:rFonts w:ascii="Times New Roman" w:eastAsia="HiddenHorzOCR" w:hAnsi="Times New Roman"/>
              </w:rPr>
              <w:t>канализования</w:t>
            </w:r>
            <w:proofErr w:type="spellEnd"/>
            <w:r w:rsidRPr="00C52932">
              <w:rPr>
                <w:rFonts w:ascii="Times New Roman" w:eastAsia="HiddenHorzOCR" w:hAnsi="Times New Roman"/>
              </w:rPr>
              <w:t xml:space="preserve"> бытовых стоков и согласовать его с </w:t>
            </w:r>
            <w:proofErr w:type="spellStart"/>
            <w:r w:rsidRPr="00C52932">
              <w:rPr>
                <w:rFonts w:ascii="Times New Roman" w:eastAsia="HiddenHorzOCR" w:hAnsi="Times New Roman"/>
              </w:rPr>
              <w:t>водоснабжающей</w:t>
            </w:r>
            <w:proofErr w:type="spellEnd"/>
            <w:r w:rsidRPr="00C52932">
              <w:rPr>
                <w:rFonts w:ascii="Times New Roman" w:eastAsia="HiddenHorzOCR" w:hAnsi="Times New Roman"/>
              </w:rPr>
              <w:t xml:space="preserve"> организацией.</w:t>
            </w:r>
          </w:p>
          <w:p w14:paraId="5DD5870E" w14:textId="77777777" w:rsidR="00DB062B" w:rsidRPr="00C52932" w:rsidRDefault="00DB062B" w:rsidP="00DB062B">
            <w:pPr>
              <w:pStyle w:val="ListParagraph1"/>
              <w:snapToGrid w:val="0"/>
              <w:ind w:left="0"/>
              <w:jc w:val="both"/>
              <w:rPr>
                <w:rFonts w:ascii="Times New Roman" w:hAnsi="Times New Roman"/>
              </w:rPr>
            </w:pPr>
          </w:p>
          <w:p w14:paraId="63AB1839" w14:textId="77777777" w:rsidR="00DB062B" w:rsidRPr="00C52932" w:rsidRDefault="00DB062B" w:rsidP="00DB062B">
            <w:pPr>
              <w:pStyle w:val="ListParagraph1"/>
              <w:numPr>
                <w:ilvl w:val="0"/>
                <w:numId w:val="10"/>
              </w:numPr>
              <w:snapToGrid w:val="0"/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Требования к монтажу.</w:t>
            </w:r>
          </w:p>
          <w:p w14:paraId="35CD3161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 xml:space="preserve">В проекте предусмотреть монтаж оборудования </w:t>
            </w:r>
            <w:proofErr w:type="gramStart"/>
            <w:r w:rsidRPr="00C52932">
              <w:rPr>
                <w:rFonts w:ascii="Times New Roman" w:eastAsia="HiddenHorzOCR" w:hAnsi="Times New Roman"/>
              </w:rPr>
              <w:t>согласно требований</w:t>
            </w:r>
            <w:proofErr w:type="gramEnd"/>
            <w:r w:rsidRPr="00C52932">
              <w:rPr>
                <w:rFonts w:ascii="Times New Roman" w:eastAsia="HiddenHorzOCR" w:hAnsi="Times New Roman"/>
              </w:rPr>
              <w:t xml:space="preserve"> заводов-изготовителей (инструкций по монтажу).</w:t>
            </w:r>
          </w:p>
          <w:p w14:paraId="1BEC1495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Стеновые ограждения БМК предусмотреть с покрывным слоем из металла толщиной не менее 2 мм (в соответствии с Постановлением Правительства РФ от 05.05.2012 №458).</w:t>
            </w:r>
          </w:p>
          <w:p w14:paraId="4ADE5066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 xml:space="preserve">Проектом предусмотреть неразрушающий контроль (НК) сварных соединений в объеме: визуальный и измерительный контроль (ВИК) </w:t>
            </w:r>
            <w:proofErr w:type="gramStart"/>
            <w:r w:rsidRPr="00C52932">
              <w:rPr>
                <w:rFonts w:ascii="Times New Roman" w:eastAsia="HiddenHorzOCR" w:hAnsi="Times New Roman"/>
              </w:rPr>
              <w:t>в объеме</w:t>
            </w:r>
            <w:proofErr w:type="gramEnd"/>
            <w:r w:rsidRPr="00C52932">
              <w:rPr>
                <w:rFonts w:ascii="Times New Roman" w:eastAsia="HiddenHorzOCR" w:hAnsi="Times New Roman"/>
              </w:rPr>
              <w:t xml:space="preserve"> предусмотренном п. 5.17. и 5.18. СНиП 3.05.03-85, но не менее 20% от всех выполненных стыков. Выбор методов (видов) НК или их совокупности, а также технологий, объемов, последовательности и средств НК определить, исходя из условия получения достоверных результатов НК и применения наиболее </w:t>
            </w:r>
            <w:r w:rsidRPr="00C52932">
              <w:rPr>
                <w:rFonts w:ascii="Times New Roman" w:eastAsia="HiddenHorzOCR" w:hAnsi="Times New Roman"/>
              </w:rPr>
              <w:lastRenderedPageBreak/>
              <w:t xml:space="preserve">эффективных методов (видов) НК, обеспечивающих выявляемость недопустимых отклонений (дефектов, несоответствий) в каждом случае его проведения. Объемы контроля принимать в соответствии с </w:t>
            </w:r>
            <w:proofErr w:type="spellStart"/>
            <w:r w:rsidRPr="00C52932">
              <w:rPr>
                <w:rFonts w:ascii="Times New Roman" w:eastAsia="HiddenHorzOCR" w:hAnsi="Times New Roman"/>
              </w:rPr>
              <w:t>п.п</w:t>
            </w:r>
            <w:proofErr w:type="spellEnd"/>
            <w:r w:rsidRPr="00C52932">
              <w:rPr>
                <w:rFonts w:ascii="Times New Roman" w:eastAsia="HiddenHorzOCR" w:hAnsi="Times New Roman"/>
              </w:rPr>
              <w:t>. 5.16., 5.17., 5.18. СП 74.13330.2011</w:t>
            </w:r>
          </w:p>
          <w:p w14:paraId="4DBF42B4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На импортное оборудование должны иметься сертификаты Госстандарта РФ и Ростехнадзора.</w:t>
            </w:r>
          </w:p>
        </w:tc>
      </w:tr>
      <w:tr w:rsidR="00DB062B" w:rsidRPr="00C52932" w14:paraId="38BF8BF7" w14:textId="77777777" w:rsidTr="733DDF39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DA9A" w14:textId="77777777" w:rsidR="00DB062B" w:rsidRPr="00C52932" w:rsidRDefault="00DB062B" w:rsidP="00DB062B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lastRenderedPageBreak/>
              <w:t>3.5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3CDC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Газорегуляторный узел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8183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 xml:space="preserve">Первым по ходу газа в котельной установить отключающий шаровой кран (после </w:t>
            </w:r>
            <w:proofErr w:type="spellStart"/>
            <w:r w:rsidRPr="00C52932">
              <w:rPr>
                <w:rFonts w:ascii="Times New Roman" w:eastAsia="HiddenHorzOCR" w:hAnsi="Times New Roman"/>
              </w:rPr>
              <w:t>термозапорного</w:t>
            </w:r>
            <w:proofErr w:type="spellEnd"/>
            <w:r w:rsidRPr="00C52932">
              <w:rPr>
                <w:rFonts w:ascii="Times New Roman" w:eastAsia="HiddenHorzOCR" w:hAnsi="Times New Roman"/>
              </w:rPr>
              <w:t xml:space="preserve"> клапана).</w:t>
            </w:r>
          </w:p>
          <w:p w14:paraId="29AD6445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Редуцирование давления газа (две нитки с автоматическим переключением) до требуемого для горелок котлов давления.</w:t>
            </w:r>
          </w:p>
          <w:p w14:paraId="7BEC7132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 xml:space="preserve">Предусмотреть </w:t>
            </w:r>
            <w:proofErr w:type="gramStart"/>
            <w:r w:rsidRPr="00C52932">
              <w:rPr>
                <w:rFonts w:ascii="Times New Roman" w:eastAsia="HiddenHorzOCR" w:hAnsi="Times New Roman"/>
              </w:rPr>
              <w:t>узел коммерческого учета</w:t>
            </w:r>
            <w:proofErr w:type="gramEnd"/>
            <w:r w:rsidRPr="00C52932">
              <w:rPr>
                <w:rFonts w:ascii="Times New Roman" w:eastAsia="HiddenHorzOCR" w:hAnsi="Times New Roman"/>
              </w:rPr>
              <w:t xml:space="preserve"> укомплектованный счетчиком расхода с электронным корректором по температуре и давлению (марку счетчика согласовать с Заказчиком и газоснабжающей организацией). Организация учета газа должна соответствовать действующим Правилам учета газа, в рабочей документации разработать отдельный комплект в соответствии с существующими нормами и правилами.</w:t>
            </w:r>
          </w:p>
        </w:tc>
      </w:tr>
      <w:tr w:rsidR="00DB062B" w:rsidRPr="00C52932" w14:paraId="4A5CE352" w14:textId="77777777" w:rsidTr="733DDF39">
        <w:trPr>
          <w:trHeight w:val="5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65DD" w14:textId="77777777" w:rsidR="00DB062B" w:rsidRPr="00C52932" w:rsidRDefault="00DB062B" w:rsidP="00DB062B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3.6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8EAD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Характеристика тепловой сети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F4FF2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Система теплоснабжения – </w:t>
            </w:r>
            <w:r w:rsidRPr="00C52932">
              <w:rPr>
                <w:rFonts w:ascii="Times New Roman" w:hAnsi="Times New Roman"/>
                <w:i/>
              </w:rPr>
              <w:t>закрытая, двухтрубная</w:t>
            </w:r>
            <w:r w:rsidRPr="00C52932">
              <w:rPr>
                <w:rFonts w:ascii="Times New Roman" w:hAnsi="Times New Roman"/>
              </w:rPr>
              <w:t>.</w:t>
            </w:r>
          </w:p>
          <w:p w14:paraId="28DAF399" w14:textId="37512D3F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Температурный режим</w:t>
            </w:r>
            <w:ins w:id="469" w:author="александр шлапак" w:date="2022-05-20T17:37:00Z">
              <w:r w:rsidR="00DA3BFD" w:rsidRPr="00C52932">
                <w:rPr>
                  <w:rFonts w:ascii="Times New Roman" w:hAnsi="Times New Roman"/>
                </w:rPr>
                <w:t xml:space="preserve"> системы теплоснабжения</w:t>
              </w:r>
            </w:ins>
            <w:r w:rsidRPr="00C52932">
              <w:rPr>
                <w:rFonts w:ascii="Times New Roman" w:hAnsi="Times New Roman"/>
              </w:rPr>
              <w:t xml:space="preserve"> 95/70°С с параметрами тепловой сети: </w:t>
            </w:r>
          </w:p>
          <w:p w14:paraId="72BFF1A5" w14:textId="2F12FEA4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давление теплоносителя в подающем трубопроводе – 4,5 кгс/см2</w:t>
            </w:r>
            <w:ins w:id="470" w:author="александр шлапак" w:date="2022-05-20T19:26:00Z">
              <w:r w:rsidR="00DB606D" w:rsidRPr="00C52932">
                <w:rPr>
                  <w:rFonts w:ascii="Times New Roman" w:hAnsi="Times New Roman"/>
                </w:rPr>
                <w:t xml:space="preserve"> </w:t>
              </w:r>
            </w:ins>
            <w:ins w:id="471" w:author="александр шлапак" w:date="2022-05-20T19:27:00Z">
              <w:r w:rsidR="00DB606D" w:rsidRPr="00C52932">
                <w:rPr>
                  <w:rFonts w:ascii="Times New Roman" w:hAnsi="Times New Roman"/>
                  <w:rPrChange w:id="472" w:author="александр шлапак" w:date="2022-06-02T08:06:00Z">
                    <w:rPr>
                      <w:rFonts w:ascii="Times New Roman" w:hAnsi="Times New Roman"/>
                      <w:highlight w:val="yellow"/>
                    </w:rPr>
                  </w:rPrChange>
                </w:rPr>
                <w:t>(уточнить при проектировании)</w:t>
              </w:r>
            </w:ins>
            <w:r w:rsidRPr="00C52932">
              <w:rPr>
                <w:rFonts w:ascii="Times New Roman" w:hAnsi="Times New Roman"/>
              </w:rPr>
              <w:t>;</w:t>
            </w:r>
          </w:p>
          <w:p w14:paraId="48A64891" w14:textId="7E9694B6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ins w:id="473" w:author="александр шлапак" w:date="2022-05-20T17:36:00Z"/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давление теплоносителя в обратном трубопроводе 3,5 кгс/см2</w:t>
            </w:r>
            <w:ins w:id="474" w:author="александр шлапак" w:date="2022-05-20T19:27:00Z">
              <w:r w:rsidR="00DB606D" w:rsidRPr="00C52932">
                <w:rPr>
                  <w:rFonts w:ascii="Times New Roman" w:hAnsi="Times New Roman"/>
                </w:rPr>
                <w:t xml:space="preserve"> </w:t>
              </w:r>
              <w:r w:rsidR="00DB606D" w:rsidRPr="00C52932">
                <w:rPr>
                  <w:rFonts w:ascii="Times New Roman" w:hAnsi="Times New Roman"/>
                  <w:rPrChange w:id="475" w:author="александр шлапак" w:date="2022-06-02T08:06:00Z">
                    <w:rPr>
                      <w:rFonts w:ascii="Times New Roman" w:hAnsi="Times New Roman"/>
                      <w:highlight w:val="yellow"/>
                    </w:rPr>
                  </w:rPrChange>
                </w:rPr>
                <w:t>(уточнить при проектировании)</w:t>
              </w:r>
            </w:ins>
            <w:r w:rsidRPr="00C52932">
              <w:rPr>
                <w:rFonts w:ascii="Times New Roman" w:hAnsi="Times New Roman"/>
              </w:rPr>
              <w:t>.</w:t>
            </w:r>
          </w:p>
          <w:p w14:paraId="38B85618" w14:textId="320149E3" w:rsidR="00DA3BFD" w:rsidRPr="00C52932" w:rsidRDefault="00DA3BFD">
            <w:pPr>
              <w:pStyle w:val="ListParagraph1"/>
              <w:ind w:left="0"/>
              <w:jc w:val="both"/>
              <w:rPr>
                <w:rFonts w:ascii="Times New Roman" w:hAnsi="Times New Roman"/>
              </w:rPr>
              <w:pPrChange w:id="476" w:author="александр шлапак" w:date="2022-05-20T17:37:00Z">
                <w:pPr>
                  <w:pStyle w:val="ListParagraph1"/>
                  <w:numPr>
                    <w:numId w:val="6"/>
                  </w:numPr>
                  <w:ind w:left="283" w:hanging="283"/>
                  <w:jc w:val="both"/>
                </w:pPr>
              </w:pPrChange>
            </w:pPr>
            <w:ins w:id="477" w:author="александр шлапак" w:date="2022-05-20T17:37:00Z">
              <w:r w:rsidRPr="00C52932">
                <w:rPr>
                  <w:rFonts w:ascii="Times New Roman" w:hAnsi="Times New Roman"/>
                </w:rPr>
                <w:t>Температурный график при работе на ГВС – 65</w:t>
              </w:r>
              <w:r w:rsidRPr="00C52932">
                <w:rPr>
                  <w:rFonts w:ascii="Times New Roman" w:hAnsi="Times New Roman"/>
                  <w:vertAlign w:val="superscript"/>
                </w:rPr>
                <w:t>0</w:t>
              </w:r>
              <w:r w:rsidRPr="00C52932">
                <w:rPr>
                  <w:rFonts w:ascii="Times New Roman" w:hAnsi="Times New Roman"/>
                </w:rPr>
                <w:t>С точка излома (срезка) в подающем трубопроводе в соответствии с действующими нормами</w:t>
              </w:r>
            </w:ins>
          </w:p>
          <w:p w14:paraId="1FC35597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На обратных трубопроводах сетевой воды предусмотреть установку фильтров-грязевиков инерционно-гравитационного типа. </w:t>
            </w:r>
          </w:p>
          <w:p w14:paraId="23B74EF5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Предусмотреть сетчатые фильтры на сетевом контуре на входе теплоносителя в каждый теплообменник. </w:t>
            </w:r>
          </w:p>
        </w:tc>
      </w:tr>
      <w:tr w:rsidR="00DB062B" w:rsidRPr="00C52932" w14:paraId="054801C6" w14:textId="77777777" w:rsidTr="733DDF39">
        <w:trPr>
          <w:trHeight w:val="5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9A437" w14:textId="77777777" w:rsidR="00DB062B" w:rsidRPr="00C52932" w:rsidRDefault="00DB062B" w:rsidP="00DB062B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3.7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D39C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Система водоснабжения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C44A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Водоснабжение котельной разработать в соответствии с Техническими условиями на проектирование.</w:t>
            </w:r>
          </w:p>
          <w:p w14:paraId="068622B4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Проектом разработать:</w:t>
            </w:r>
          </w:p>
          <w:p w14:paraId="62EE025E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Систему водоподготовки. Требуемый объем подпиточной и умягченной воды;</w:t>
            </w:r>
          </w:p>
          <w:p w14:paraId="5FDDCC14" w14:textId="3C0F569F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Систему наружного водяного пожаротушения;</w:t>
            </w:r>
          </w:p>
          <w:p w14:paraId="5AEB05BD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Систему хозяйственно-питьевого водоснабжения.</w:t>
            </w:r>
          </w:p>
        </w:tc>
      </w:tr>
      <w:tr w:rsidR="00DB062B" w:rsidRPr="00C52932" w14:paraId="768FF985" w14:textId="77777777" w:rsidTr="733DDF39">
        <w:trPr>
          <w:trHeight w:val="5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8C1CD" w14:textId="77777777" w:rsidR="00DB062B" w:rsidRPr="00C52932" w:rsidRDefault="00DB062B" w:rsidP="00DB062B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3.8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FAA24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Система водоотведения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0AA8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Проектом разработать:</w:t>
            </w:r>
          </w:p>
          <w:p w14:paraId="50E8B83B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Сети хозяйственно-фекальной канализации в соответствии с Техническими условиями на проектирование;</w:t>
            </w:r>
          </w:p>
          <w:p w14:paraId="0AF08A2D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Сети ливневой канализации в соответствии с Техническими условиями на проектирование;</w:t>
            </w:r>
          </w:p>
          <w:p w14:paraId="48F1928D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Сети производственной канализации от предохранительных клапанов котлов и установки химводоочистки.</w:t>
            </w:r>
          </w:p>
        </w:tc>
      </w:tr>
      <w:tr w:rsidR="00DB062B" w:rsidRPr="00C52932" w14:paraId="0B3051F1" w14:textId="77777777" w:rsidTr="733DDF39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45C67" w14:textId="77777777" w:rsidR="00DB062B" w:rsidRPr="00C52932" w:rsidRDefault="00DB062B" w:rsidP="00DB062B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3.9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9A347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Система наружного газоснабжения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995B0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Тип прокладки – определить проектом на основании ТУ.</w:t>
            </w:r>
          </w:p>
        </w:tc>
      </w:tr>
      <w:tr w:rsidR="00DB062B" w:rsidRPr="00C52932" w14:paraId="3A1749B2" w14:textId="77777777" w:rsidTr="733DDF39">
        <w:trPr>
          <w:trHeight w:val="5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30BA" w14:textId="77777777" w:rsidR="00DB062B" w:rsidRPr="00C52932" w:rsidRDefault="00DB062B" w:rsidP="00DB062B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3.10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2B2C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Электроснабжение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AFFD1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 xml:space="preserve">Проектом разработать сети и сооружения электроснабжения в соответствии с техническими условиями </w:t>
            </w:r>
            <w:proofErr w:type="gramStart"/>
            <w:r w:rsidRPr="00C52932">
              <w:rPr>
                <w:rFonts w:ascii="Times New Roman" w:eastAsia="HiddenHorzOCR" w:hAnsi="Times New Roman"/>
              </w:rPr>
              <w:t>электросетевой организации</w:t>
            </w:r>
            <w:proofErr w:type="gramEnd"/>
            <w:r w:rsidRPr="00C52932">
              <w:rPr>
                <w:rFonts w:ascii="Times New Roman" w:eastAsia="HiddenHorzOCR" w:hAnsi="Times New Roman"/>
              </w:rPr>
              <w:t xml:space="preserve"> к сетям которой осуществляется технологическое присоединение (передаются Заказчиком).</w:t>
            </w:r>
          </w:p>
          <w:p w14:paraId="47D4BDAE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 xml:space="preserve">Категория электроснабжения – I/II с выделением особой группы потребителей – I категории. </w:t>
            </w:r>
          </w:p>
          <w:p w14:paraId="477DA45C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 xml:space="preserve">Предусмотреть </w:t>
            </w:r>
            <w:proofErr w:type="gramStart"/>
            <w:r w:rsidRPr="00C52932">
              <w:rPr>
                <w:rFonts w:ascii="Times New Roman" w:eastAsia="HiddenHorzOCR" w:hAnsi="Times New Roman"/>
              </w:rPr>
              <w:t>РУ._</w:t>
            </w:r>
            <w:proofErr w:type="gramEnd"/>
            <w:r w:rsidRPr="00C52932">
              <w:rPr>
                <w:rFonts w:ascii="Times New Roman" w:eastAsia="HiddenHorzOCR" w:hAnsi="Times New Roman"/>
              </w:rPr>
              <w:t>________________________.</w:t>
            </w:r>
          </w:p>
        </w:tc>
      </w:tr>
      <w:tr w:rsidR="00DB062B" w:rsidRPr="00C52932" w14:paraId="5D72D7F0" w14:textId="77777777" w:rsidTr="733DDF39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F733" w14:textId="77777777" w:rsidR="00DB062B" w:rsidRPr="00C52932" w:rsidRDefault="00DB062B" w:rsidP="00DB062B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3.11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2896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Узлы учета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B9C9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Проектом разработать узлы учета:</w:t>
            </w:r>
          </w:p>
          <w:p w14:paraId="14F3562C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proofErr w:type="spellStart"/>
            <w:r w:rsidRPr="00C52932">
              <w:rPr>
                <w:rFonts w:ascii="Times New Roman" w:hAnsi="Times New Roman"/>
              </w:rPr>
              <w:t>Поагрегатные</w:t>
            </w:r>
            <w:proofErr w:type="spellEnd"/>
            <w:r w:rsidRPr="00C52932">
              <w:rPr>
                <w:rFonts w:ascii="Times New Roman" w:hAnsi="Times New Roman"/>
              </w:rPr>
              <w:t xml:space="preserve"> узлы учета расхода газа;</w:t>
            </w:r>
          </w:p>
          <w:p w14:paraId="563D9D17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lastRenderedPageBreak/>
              <w:t>Узел учета расхода воды на подпитку тепловой сети;</w:t>
            </w:r>
          </w:p>
          <w:p w14:paraId="14C063A9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Узел учета холодной воды на вводе котельной установки;</w:t>
            </w:r>
          </w:p>
          <w:p w14:paraId="33BBF7E1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Узел учета холодной воды на собственные нужды ХВО;</w:t>
            </w:r>
          </w:p>
          <w:p w14:paraId="4D213007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Узлы учета электроэнергии на вводе вводно-распределительных устройств котельной.</w:t>
            </w:r>
          </w:p>
          <w:p w14:paraId="0D3C6CB7" w14:textId="6A029969" w:rsidR="00DB062B" w:rsidRPr="00C52932" w:rsidRDefault="00DB062B" w:rsidP="00DB062B">
            <w:pPr>
              <w:tabs>
                <w:tab w:val="left" w:pos="0"/>
              </w:tabs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 xml:space="preserve">Предусмотреть установку </w:t>
            </w:r>
            <w:del w:id="478" w:author="александр шлапак" w:date="2022-05-20T17:38:00Z">
              <w:r w:rsidRPr="00C52932" w:rsidDel="00DA3BFD">
                <w:rPr>
                  <w:rFonts w:ascii="Times New Roman" w:eastAsia="HiddenHorzOCR" w:hAnsi="Times New Roman"/>
                </w:rPr>
                <w:delText xml:space="preserve">технического </w:delText>
              </w:r>
            </w:del>
            <w:ins w:id="479" w:author="александр шлапак" w:date="2022-05-20T17:38:00Z">
              <w:r w:rsidR="00DA3BFD" w:rsidRPr="00C52932">
                <w:rPr>
                  <w:rFonts w:ascii="Times New Roman" w:eastAsia="HiddenHorzOCR" w:hAnsi="Times New Roman"/>
                </w:rPr>
                <w:t xml:space="preserve">коммерческого </w:t>
              </w:r>
            </w:ins>
            <w:r w:rsidRPr="00C52932">
              <w:rPr>
                <w:rFonts w:ascii="Times New Roman" w:eastAsia="HiddenHorzOCR" w:hAnsi="Times New Roman"/>
              </w:rPr>
              <w:t>узла учета выработанного тепла МСТ20 производства ГК «ТЕКОН» на выходе из котельной.</w:t>
            </w:r>
          </w:p>
          <w:p w14:paraId="622358BC" w14:textId="77777777" w:rsidR="00DB062B" w:rsidRPr="00C52932" w:rsidRDefault="00DB062B" w:rsidP="00DB062B">
            <w:pPr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Предусмотреть раздельный учет энергоресурсов тепловой энергии для производственных и общехозяйственных нужд.</w:t>
            </w:r>
          </w:p>
          <w:p w14:paraId="010FFD3E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Предусмотреть оснащение узлов учета системой телеметрии с возможностью передачи данных на центральный диспетчерский пункт.</w:t>
            </w:r>
          </w:p>
        </w:tc>
      </w:tr>
      <w:tr w:rsidR="00DB062B" w:rsidRPr="00C52932" w14:paraId="39E015CD" w14:textId="77777777" w:rsidTr="733DDF39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F6AC" w14:textId="77777777" w:rsidR="00DB062B" w:rsidRPr="00C52932" w:rsidRDefault="00DB062B" w:rsidP="00DB062B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lastRenderedPageBreak/>
              <w:t>3.12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D350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Автоматизация, диспетчеризация, телефонизация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920F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Разработать проектом систему автоматизации и диспетчеризации в соответствии с требованиями пункта 3.4 настоящего Задания.</w:t>
            </w:r>
          </w:p>
        </w:tc>
      </w:tr>
      <w:tr w:rsidR="00DB062B" w:rsidRPr="00C52932" w14:paraId="6A2BED5A" w14:textId="77777777" w:rsidTr="733DDF39">
        <w:trPr>
          <w:trHeight w:val="24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36D5" w14:textId="77777777" w:rsidR="00DB062B" w:rsidRPr="00C52932" w:rsidRDefault="00DB062B" w:rsidP="00DB062B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3.13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6FA7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Охранная и пожарная сигнализация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5578C" w14:textId="1BA2E4D4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ins w:id="480" w:author="александр шлапак" w:date="2022-05-20T17:40:00Z"/>
              </w:rPr>
            </w:pPr>
            <w:r w:rsidRPr="00C52932">
              <w:rPr>
                <w:rFonts w:ascii="Times New Roman" w:eastAsia="HiddenHorzOCR" w:hAnsi="Times New Roman"/>
              </w:rPr>
              <w:t>Разработать проектом установки пожарной сигнализации и автоматического пожаротушения помещений в соответствии требованиями</w:t>
            </w:r>
            <w:del w:id="481" w:author="александр шлапак" w:date="2022-05-20T17:40:00Z">
              <w:r w:rsidRPr="00C52932" w:rsidDel="00DA3BFD">
                <w:rPr>
                  <w:rFonts w:ascii="Times New Roman" w:eastAsia="HiddenHorzOCR" w:hAnsi="Times New Roman"/>
                </w:rPr>
                <w:delText xml:space="preserve"> </w:delText>
              </w:r>
            </w:del>
            <w:del w:id="482" w:author="александр шлапак" w:date="2022-05-20T17:39:00Z">
              <w:r w:rsidRPr="00C52932" w:rsidDel="00DA3BFD">
                <w:rPr>
                  <w:rFonts w:ascii="Times New Roman" w:eastAsia="HiddenHorzOCR" w:hAnsi="Times New Roman"/>
                </w:rPr>
                <w:delText xml:space="preserve">СП </w:delText>
              </w:r>
              <w:commentRangeStart w:id="483"/>
              <w:r w:rsidRPr="00C52932" w:rsidDel="00DA3BFD">
                <w:rPr>
                  <w:rFonts w:ascii="Times New Roman" w:eastAsia="HiddenHorzOCR" w:hAnsi="Times New Roman"/>
                </w:rPr>
                <w:delText xml:space="preserve">5.13130.2009 </w:delText>
              </w:r>
              <w:commentRangeEnd w:id="483"/>
              <w:r w:rsidRPr="00C52932" w:rsidDel="00DA3BFD">
                <w:rPr>
                  <w:rStyle w:val="ab"/>
                  <w:rFonts w:eastAsia="Calibri"/>
                  <w:lang w:val="x-none" w:eastAsia="x-none"/>
                </w:rPr>
                <w:commentReference w:id="483"/>
              </w:r>
            </w:del>
            <w:del w:id="484" w:author="александр шлапак" w:date="2022-05-20T17:40:00Z">
              <w:r w:rsidRPr="00C52932" w:rsidDel="00DA3BFD">
                <w:rPr>
                  <w:rFonts w:ascii="Times New Roman" w:eastAsia="HiddenHorzOCR" w:hAnsi="Times New Roman"/>
                </w:rPr>
                <w:delText>«Системы противопожарной защиты. Установки пожарной сигнализации и пожаротушения автоматические. Нормы и правила проектирования».</w:delText>
              </w:r>
            </w:del>
            <w:ins w:id="485" w:author="александр шлапак" w:date="2022-05-20T17:40:00Z">
              <w:r w:rsidR="00DA3BFD" w:rsidRPr="00C52932">
                <w:t>:</w:t>
              </w:r>
            </w:ins>
          </w:p>
          <w:p w14:paraId="3F1EFA58" w14:textId="77777777" w:rsidR="00DA3BFD" w:rsidRPr="00C52932" w:rsidRDefault="00DA3BFD" w:rsidP="00DB062B">
            <w:pPr>
              <w:autoSpaceDE w:val="0"/>
              <w:autoSpaceDN w:val="0"/>
              <w:adjustRightInd w:val="0"/>
              <w:jc w:val="both"/>
              <w:rPr>
                <w:ins w:id="486" w:author="александр шлапак" w:date="2022-05-20T17:40:00Z"/>
                <w:rFonts w:ascii="Times New Roman" w:hAnsi="Times New Roman"/>
              </w:rPr>
            </w:pPr>
            <w:ins w:id="487" w:author="александр шлапак" w:date="2022-05-20T17:40:00Z">
              <w:r w:rsidRPr="00C52932">
                <w:rPr>
                  <w:rFonts w:ascii="Times New Roman" w:hAnsi="Times New Roman"/>
                  <w:rPrChange w:id="488" w:author="александр шлапак" w:date="2022-06-02T08:06:00Z">
                    <w:rPr>
                      <w:rFonts w:ascii="Arial" w:hAnsi="Arial" w:cs="Arial"/>
                      <w:color w:val="444444"/>
                    </w:rPr>
                  </w:rPrChange>
                </w:rPr>
                <w:t>     - </w:t>
              </w:r>
              <w:r w:rsidRPr="00C52932">
                <w:rPr>
                  <w:rFonts w:ascii="Times New Roman" w:hAnsi="Times New Roman"/>
                  <w:rPrChange w:id="489" w:author="александр шлапак" w:date="2022-06-02T08:06:00Z">
                    <w:rPr/>
                  </w:rPrChange>
                </w:rPr>
                <w:fldChar w:fldCharType="begin"/>
              </w:r>
              <w:r w:rsidRPr="00C52932">
                <w:rPr>
                  <w:rFonts w:ascii="Times New Roman" w:hAnsi="Times New Roman"/>
                  <w:rPrChange w:id="490" w:author="александр шлапак" w:date="2022-06-02T08:06:00Z">
                    <w:rPr/>
                  </w:rPrChange>
                </w:rPr>
                <w:instrText xml:space="preserve"> HYPERLINK "http://docs.cntd.ru/document/566249686" \t "_blank" </w:instrText>
              </w:r>
              <w:r w:rsidRPr="00C52932">
                <w:rPr>
                  <w:rFonts w:ascii="Times New Roman" w:hAnsi="Times New Roman"/>
                  <w:rPrChange w:id="491" w:author="александр шлапак" w:date="2022-06-02T08:06:00Z">
                    <w:rPr/>
                  </w:rPrChange>
                </w:rPr>
                <w:fldChar w:fldCharType="separate"/>
              </w:r>
              <w:r w:rsidRPr="00C52932">
                <w:rPr>
                  <w:rStyle w:val="af5"/>
                  <w:rFonts w:ascii="Times New Roman" w:hAnsi="Times New Roman"/>
                  <w:color w:val="auto"/>
                  <w:u w:val="none"/>
                  <w:rPrChange w:id="492" w:author="александр шлапак" w:date="2022-06-02T08:06:00Z">
                    <w:rPr>
                      <w:rStyle w:val="af5"/>
                      <w:rFonts w:ascii="Arial" w:hAnsi="Arial" w:cs="Arial"/>
                      <w:color w:val="FF7200"/>
                    </w:rPr>
                  </w:rPrChange>
                </w:rPr>
                <w:t>СП 484.1311500.2020 "Системы противопожарной защиты. Системы пожарной сигнализации и автоматизация систем противопожарной защиты. Нормы и правила проектирования"</w:t>
              </w:r>
              <w:r w:rsidRPr="00C52932">
                <w:rPr>
                  <w:rFonts w:ascii="Times New Roman" w:hAnsi="Times New Roman"/>
                  <w:rPrChange w:id="493" w:author="александр шлапак" w:date="2022-06-02T08:06:00Z">
                    <w:rPr/>
                  </w:rPrChange>
                </w:rPr>
                <w:fldChar w:fldCharType="end"/>
              </w:r>
              <w:r w:rsidRPr="00C52932">
                <w:rPr>
                  <w:rFonts w:ascii="Times New Roman" w:hAnsi="Times New Roman"/>
                  <w:rPrChange w:id="494" w:author="александр шлапак" w:date="2022-06-02T08:06:00Z">
                    <w:rPr>
                      <w:rFonts w:ascii="Arial" w:hAnsi="Arial" w:cs="Arial"/>
                      <w:color w:val="444444"/>
                    </w:rPr>
                  </w:rPrChange>
                </w:rPr>
                <w:t> (утверждён </w:t>
              </w:r>
              <w:r w:rsidRPr="00C52932">
                <w:rPr>
                  <w:rFonts w:ascii="Times New Roman" w:hAnsi="Times New Roman"/>
                  <w:rPrChange w:id="495" w:author="александр шлапак" w:date="2022-06-02T08:06:00Z">
                    <w:rPr/>
                  </w:rPrChange>
                </w:rPr>
                <w:fldChar w:fldCharType="begin"/>
              </w:r>
              <w:r w:rsidRPr="00C52932">
                <w:rPr>
                  <w:rFonts w:ascii="Times New Roman" w:hAnsi="Times New Roman"/>
                  <w:rPrChange w:id="496" w:author="александр шлапак" w:date="2022-06-02T08:06:00Z">
                    <w:rPr/>
                  </w:rPrChange>
                </w:rPr>
                <w:instrText xml:space="preserve"> HYPERLINK "http://docs.cntd.ru/document/565855741" \t "_blank" </w:instrText>
              </w:r>
              <w:r w:rsidRPr="00C52932">
                <w:rPr>
                  <w:rFonts w:ascii="Times New Roman" w:hAnsi="Times New Roman"/>
                  <w:rPrChange w:id="497" w:author="александр шлапак" w:date="2022-06-02T08:06:00Z">
                    <w:rPr/>
                  </w:rPrChange>
                </w:rPr>
                <w:fldChar w:fldCharType="separate"/>
              </w:r>
              <w:r w:rsidRPr="00C52932">
                <w:rPr>
                  <w:rStyle w:val="af5"/>
                  <w:rFonts w:ascii="Times New Roman" w:hAnsi="Times New Roman"/>
                  <w:color w:val="auto"/>
                  <w:u w:val="none"/>
                  <w:rPrChange w:id="498" w:author="александр шлапак" w:date="2022-06-02T08:06:00Z">
                    <w:rPr>
                      <w:rStyle w:val="af5"/>
                      <w:rFonts w:ascii="Arial" w:hAnsi="Arial" w:cs="Arial"/>
                      <w:color w:val="FF7200"/>
                    </w:rPr>
                  </w:rPrChange>
                </w:rPr>
                <w:t>приказом МЧС России от 31 июля 2020 г. N 582</w:t>
              </w:r>
              <w:r w:rsidRPr="00C52932">
                <w:rPr>
                  <w:rFonts w:ascii="Times New Roman" w:hAnsi="Times New Roman"/>
                  <w:rPrChange w:id="499" w:author="александр шлапак" w:date="2022-06-02T08:06:00Z">
                    <w:rPr/>
                  </w:rPrChange>
                </w:rPr>
                <w:fldChar w:fldCharType="end"/>
              </w:r>
              <w:r w:rsidRPr="00C52932">
                <w:rPr>
                  <w:rFonts w:ascii="Times New Roman" w:hAnsi="Times New Roman"/>
                  <w:rPrChange w:id="500" w:author="александр шлапак" w:date="2022-06-02T08:06:00Z">
                    <w:rPr>
                      <w:rFonts w:ascii="Arial" w:hAnsi="Arial" w:cs="Arial"/>
                      <w:color w:val="444444"/>
                    </w:rPr>
                  </w:rPrChange>
                </w:rPr>
                <w:t>);</w:t>
              </w:r>
            </w:ins>
          </w:p>
          <w:p w14:paraId="1528DA8C" w14:textId="77777777" w:rsidR="00DA3BFD" w:rsidRPr="00C52932" w:rsidRDefault="00DA3BFD" w:rsidP="00DB062B">
            <w:pPr>
              <w:autoSpaceDE w:val="0"/>
              <w:autoSpaceDN w:val="0"/>
              <w:adjustRightInd w:val="0"/>
              <w:jc w:val="both"/>
              <w:rPr>
                <w:ins w:id="501" w:author="александр шлапак" w:date="2022-05-20T17:40:00Z"/>
                <w:rFonts w:ascii="Times New Roman" w:hAnsi="Times New Roman"/>
              </w:rPr>
            </w:pPr>
            <w:ins w:id="502" w:author="александр шлапак" w:date="2022-05-20T17:40:00Z">
              <w:r w:rsidRPr="00C52932">
                <w:rPr>
                  <w:rFonts w:ascii="Times New Roman" w:hAnsi="Times New Roman"/>
                  <w:rPrChange w:id="503" w:author="александр шлапак" w:date="2022-06-02T08:06:00Z">
                    <w:rPr>
                      <w:rFonts w:ascii="Arial" w:hAnsi="Arial" w:cs="Arial"/>
                      <w:color w:val="444444"/>
                    </w:rPr>
                  </w:rPrChange>
                </w:rPr>
                <w:t>     - </w:t>
              </w:r>
              <w:r w:rsidRPr="00C52932">
                <w:rPr>
                  <w:rFonts w:ascii="Times New Roman" w:hAnsi="Times New Roman"/>
                  <w:rPrChange w:id="504" w:author="александр шлапак" w:date="2022-06-02T08:06:00Z">
                    <w:rPr/>
                  </w:rPrChange>
                </w:rPr>
                <w:fldChar w:fldCharType="begin"/>
              </w:r>
              <w:r w:rsidRPr="00C52932">
                <w:rPr>
                  <w:rFonts w:ascii="Times New Roman" w:hAnsi="Times New Roman"/>
                  <w:rPrChange w:id="505" w:author="александр шлапак" w:date="2022-06-02T08:06:00Z">
                    <w:rPr/>
                  </w:rPrChange>
                </w:rPr>
                <w:instrText xml:space="preserve"> HYPERLINK "http://docs.cntd.ru/document/573004280" \t "_blank" </w:instrText>
              </w:r>
              <w:r w:rsidRPr="00C52932">
                <w:rPr>
                  <w:rFonts w:ascii="Times New Roman" w:hAnsi="Times New Roman"/>
                  <w:rPrChange w:id="506" w:author="александр шлапак" w:date="2022-06-02T08:06:00Z">
                    <w:rPr/>
                  </w:rPrChange>
                </w:rPr>
                <w:fldChar w:fldCharType="separate"/>
              </w:r>
              <w:r w:rsidRPr="00C52932">
                <w:rPr>
                  <w:rStyle w:val="af5"/>
                  <w:rFonts w:ascii="Times New Roman" w:hAnsi="Times New Roman"/>
                  <w:color w:val="auto"/>
                  <w:u w:val="none"/>
                  <w:rPrChange w:id="507" w:author="александр шлапак" w:date="2022-06-02T08:06:00Z">
                    <w:rPr>
                      <w:rStyle w:val="af5"/>
                      <w:rFonts w:ascii="Arial" w:hAnsi="Arial" w:cs="Arial"/>
                      <w:color w:val="FF7200"/>
                    </w:rPr>
                  </w:rPrChange>
                </w:rPr>
                <w:t>СП 485.1311500.2020 "Системы противопожарной защиты. Установки пожаротушения автоматические. Нормы и правила проектирования"</w:t>
              </w:r>
              <w:r w:rsidRPr="00C52932">
                <w:rPr>
                  <w:rFonts w:ascii="Times New Roman" w:hAnsi="Times New Roman"/>
                  <w:rPrChange w:id="508" w:author="александр шлапак" w:date="2022-06-02T08:06:00Z">
                    <w:rPr/>
                  </w:rPrChange>
                </w:rPr>
                <w:fldChar w:fldCharType="end"/>
              </w:r>
              <w:r w:rsidRPr="00C52932">
                <w:rPr>
                  <w:rFonts w:ascii="Times New Roman" w:hAnsi="Times New Roman"/>
                  <w:rPrChange w:id="509" w:author="александр шлапак" w:date="2022-06-02T08:06:00Z">
                    <w:rPr>
                      <w:rFonts w:ascii="Arial" w:hAnsi="Arial" w:cs="Arial"/>
                      <w:color w:val="444444"/>
                    </w:rPr>
                  </w:rPrChange>
                </w:rPr>
                <w:t> (утверждён </w:t>
              </w:r>
              <w:r w:rsidRPr="00C52932">
                <w:rPr>
                  <w:rFonts w:ascii="Times New Roman" w:hAnsi="Times New Roman"/>
                  <w:rPrChange w:id="510" w:author="александр шлапак" w:date="2022-06-02T08:06:00Z">
                    <w:rPr/>
                  </w:rPrChange>
                </w:rPr>
                <w:fldChar w:fldCharType="begin"/>
              </w:r>
              <w:r w:rsidRPr="00C52932">
                <w:rPr>
                  <w:rFonts w:ascii="Times New Roman" w:hAnsi="Times New Roman"/>
                  <w:rPrChange w:id="511" w:author="александр шлапак" w:date="2022-06-02T08:06:00Z">
                    <w:rPr/>
                  </w:rPrChange>
                </w:rPr>
                <w:instrText xml:space="preserve"> HYPERLINK "http://docs.cntd.ru/document/565719464" \t "_blank" </w:instrText>
              </w:r>
              <w:r w:rsidRPr="00C52932">
                <w:rPr>
                  <w:rFonts w:ascii="Times New Roman" w:hAnsi="Times New Roman"/>
                  <w:rPrChange w:id="512" w:author="александр шлапак" w:date="2022-06-02T08:06:00Z">
                    <w:rPr/>
                  </w:rPrChange>
                </w:rPr>
                <w:fldChar w:fldCharType="separate"/>
              </w:r>
              <w:r w:rsidRPr="00C52932">
                <w:rPr>
                  <w:rStyle w:val="af5"/>
                  <w:rFonts w:ascii="Times New Roman" w:hAnsi="Times New Roman"/>
                  <w:color w:val="auto"/>
                  <w:u w:val="none"/>
                  <w:rPrChange w:id="513" w:author="александр шлапак" w:date="2022-06-02T08:06:00Z">
                    <w:rPr>
                      <w:rStyle w:val="af5"/>
                      <w:rFonts w:ascii="Arial" w:hAnsi="Arial" w:cs="Arial"/>
                      <w:color w:val="FF7200"/>
                    </w:rPr>
                  </w:rPrChange>
                </w:rPr>
                <w:t>приказом МЧС России от 31 августа 2020 г. N 628</w:t>
              </w:r>
              <w:r w:rsidRPr="00C52932">
                <w:rPr>
                  <w:rFonts w:ascii="Times New Roman" w:hAnsi="Times New Roman"/>
                  <w:rPrChange w:id="514" w:author="александр шлапак" w:date="2022-06-02T08:06:00Z">
                    <w:rPr/>
                  </w:rPrChange>
                </w:rPr>
                <w:fldChar w:fldCharType="end"/>
              </w:r>
              <w:r w:rsidRPr="00C52932">
                <w:rPr>
                  <w:rFonts w:ascii="Times New Roman" w:hAnsi="Times New Roman"/>
                  <w:rPrChange w:id="515" w:author="александр шлапак" w:date="2022-06-02T08:06:00Z">
                    <w:rPr>
                      <w:rFonts w:ascii="Arial" w:hAnsi="Arial" w:cs="Arial"/>
                      <w:color w:val="444444"/>
                    </w:rPr>
                  </w:rPrChange>
                </w:rPr>
                <w:t>);</w:t>
              </w:r>
            </w:ins>
          </w:p>
          <w:p w14:paraId="533163F1" w14:textId="01B1F12C" w:rsidR="00DA3BFD" w:rsidRPr="00C52932" w:rsidRDefault="00DA3BFD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ins w:id="516" w:author="александр шлапак" w:date="2022-05-20T17:40:00Z">
              <w:r w:rsidRPr="00C52932">
                <w:rPr>
                  <w:rFonts w:ascii="Times New Roman" w:hAnsi="Times New Roman"/>
                  <w:rPrChange w:id="517" w:author="александр шлапак" w:date="2022-06-02T08:06:00Z">
                    <w:rPr>
                      <w:rFonts w:ascii="Arial" w:hAnsi="Arial" w:cs="Arial"/>
                      <w:color w:val="444444"/>
                    </w:rPr>
                  </w:rPrChange>
                </w:rPr>
                <w:t>     - </w:t>
              </w:r>
              <w:r w:rsidRPr="00C52932">
                <w:rPr>
                  <w:rFonts w:ascii="Times New Roman" w:hAnsi="Times New Roman"/>
                  <w:rPrChange w:id="518" w:author="александр шлапак" w:date="2022-06-02T08:06:00Z">
                    <w:rPr/>
                  </w:rPrChange>
                </w:rPr>
                <w:fldChar w:fldCharType="begin"/>
              </w:r>
              <w:r w:rsidRPr="00C52932">
                <w:rPr>
                  <w:rFonts w:ascii="Times New Roman" w:hAnsi="Times New Roman"/>
                  <w:rPrChange w:id="519" w:author="александр шлапак" w:date="2022-06-02T08:06:00Z">
                    <w:rPr/>
                  </w:rPrChange>
                </w:rPr>
                <w:instrText xml:space="preserve"> HYPERLINK "http://docs.cntd.ru/document/566348486" \t "_blank" </w:instrText>
              </w:r>
              <w:r w:rsidRPr="00C52932">
                <w:rPr>
                  <w:rFonts w:ascii="Times New Roman" w:hAnsi="Times New Roman"/>
                  <w:rPrChange w:id="520" w:author="александр шлапак" w:date="2022-06-02T08:06:00Z">
                    <w:rPr/>
                  </w:rPrChange>
                </w:rPr>
                <w:fldChar w:fldCharType="separate"/>
              </w:r>
              <w:r w:rsidRPr="00C52932">
                <w:rPr>
                  <w:rStyle w:val="af5"/>
                  <w:rFonts w:ascii="Times New Roman" w:hAnsi="Times New Roman"/>
                  <w:color w:val="auto"/>
                  <w:u w:val="none"/>
                  <w:rPrChange w:id="521" w:author="александр шлапак" w:date="2022-06-02T08:06:00Z">
                    <w:rPr>
                      <w:rStyle w:val="af5"/>
                      <w:rFonts w:ascii="Arial" w:hAnsi="Arial" w:cs="Arial"/>
                      <w:color w:val="FF7200"/>
                    </w:rPr>
                  </w:rPrChange>
                </w:rPr>
                <w:t>СП 486.1311500.2020 "Системы противопожарной защиты. Перечень зданий, сооружений, помещений и оборудования, подлежащих защите автоматическими установками пожаротушения и системами пожарной сигнализации. Требования пожарной безопасности"</w:t>
              </w:r>
              <w:r w:rsidRPr="00C52932">
                <w:rPr>
                  <w:rFonts w:ascii="Times New Roman" w:hAnsi="Times New Roman"/>
                  <w:rPrChange w:id="522" w:author="александр шлапак" w:date="2022-06-02T08:06:00Z">
                    <w:rPr/>
                  </w:rPrChange>
                </w:rPr>
                <w:fldChar w:fldCharType="end"/>
              </w:r>
              <w:r w:rsidRPr="00C52932">
                <w:rPr>
                  <w:rFonts w:ascii="Times New Roman" w:hAnsi="Times New Roman"/>
                  <w:rPrChange w:id="523" w:author="александр шлапак" w:date="2022-06-02T08:06:00Z">
                    <w:rPr>
                      <w:rFonts w:ascii="Arial" w:hAnsi="Arial" w:cs="Arial"/>
                      <w:color w:val="444444"/>
                    </w:rPr>
                  </w:rPrChange>
                </w:rPr>
                <w:t> (утверждён </w:t>
              </w:r>
              <w:r w:rsidRPr="00C52932">
                <w:rPr>
                  <w:rFonts w:ascii="Times New Roman" w:hAnsi="Times New Roman"/>
                  <w:rPrChange w:id="524" w:author="александр шлапак" w:date="2022-06-02T08:06:00Z">
                    <w:rPr/>
                  </w:rPrChange>
                </w:rPr>
                <w:fldChar w:fldCharType="begin"/>
              </w:r>
              <w:r w:rsidRPr="00C52932">
                <w:rPr>
                  <w:rFonts w:ascii="Times New Roman" w:hAnsi="Times New Roman"/>
                  <w:rPrChange w:id="525" w:author="александр шлапак" w:date="2022-06-02T08:06:00Z">
                    <w:rPr/>
                  </w:rPrChange>
                </w:rPr>
                <w:instrText xml:space="preserve"> HYPERLINK "http://docs.cntd.ru/document/565719465" \t "_blank" </w:instrText>
              </w:r>
              <w:r w:rsidRPr="00C52932">
                <w:rPr>
                  <w:rFonts w:ascii="Times New Roman" w:hAnsi="Times New Roman"/>
                  <w:rPrChange w:id="526" w:author="александр шлапак" w:date="2022-06-02T08:06:00Z">
                    <w:rPr/>
                  </w:rPrChange>
                </w:rPr>
                <w:fldChar w:fldCharType="separate"/>
              </w:r>
              <w:r w:rsidRPr="00C52932">
                <w:rPr>
                  <w:rStyle w:val="af5"/>
                  <w:rFonts w:ascii="Times New Roman" w:hAnsi="Times New Roman"/>
                  <w:color w:val="auto"/>
                  <w:u w:val="none"/>
                  <w:rPrChange w:id="527" w:author="александр шлапак" w:date="2022-06-02T08:06:00Z">
                    <w:rPr>
                      <w:rStyle w:val="af5"/>
                      <w:rFonts w:ascii="Arial" w:hAnsi="Arial" w:cs="Arial"/>
                      <w:color w:val="FF7200"/>
                    </w:rPr>
                  </w:rPrChange>
                </w:rPr>
                <w:t>приказом МЧС России от 20 июля 2020 г. N 539</w:t>
              </w:r>
              <w:r w:rsidRPr="00C52932">
                <w:rPr>
                  <w:rFonts w:ascii="Times New Roman" w:hAnsi="Times New Roman"/>
                  <w:rPrChange w:id="528" w:author="александр шлапак" w:date="2022-06-02T08:06:00Z">
                    <w:rPr/>
                  </w:rPrChange>
                </w:rPr>
                <w:fldChar w:fldCharType="end"/>
              </w:r>
              <w:r w:rsidRPr="00C52932">
                <w:rPr>
                  <w:rFonts w:ascii="Times New Roman" w:hAnsi="Times New Roman"/>
                  <w:rPrChange w:id="529" w:author="александр шлапак" w:date="2022-06-02T08:06:00Z">
                    <w:rPr>
                      <w:rFonts w:ascii="Arial" w:hAnsi="Arial" w:cs="Arial"/>
                      <w:color w:val="444444"/>
                    </w:rPr>
                  </w:rPrChange>
                </w:rPr>
                <w:t>).</w:t>
              </w:r>
            </w:ins>
          </w:p>
          <w:p w14:paraId="63AC75B1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Разработать проектом систему периметральной охранной сигнализации территории котельной с выводом сигналов в систему автоматизации и диспетчеризации в соответствии с п. 3.13 настоящего Задания в соответствии с требованиями «Правил по обеспечению безопасности и антитеррористической защищенности объектов ТЭК», утвержденных Постановлением Правительства РФ от 05.05.2012 №458.</w:t>
            </w:r>
          </w:p>
        </w:tc>
      </w:tr>
      <w:tr w:rsidR="00DB062B" w:rsidRPr="00C52932" w14:paraId="253A07D5" w14:textId="77777777" w:rsidTr="733DDF39">
        <w:trPr>
          <w:trHeight w:val="24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7EAC" w14:textId="77777777" w:rsidR="00DB062B" w:rsidRPr="00C52932" w:rsidRDefault="00DB062B" w:rsidP="00DB062B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3.14.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5250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Система видеонаблюдения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D25C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Разработать проектом систему охранного видеонаблюдения территории котельной в соответствии с требованиями «Правил по обеспечению безопасности и антитеррористической защищенности объектов ТЭК», утвержденных Постановлением Правительства РФ от 05.05.2012 №458.</w:t>
            </w:r>
          </w:p>
          <w:p w14:paraId="44A5BA4F" w14:textId="0D25DBC3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 xml:space="preserve">Предусмотреть возможность наблюдения в реальном времени охраняемой территории основной и вспомогательных производственных площадок, локальными зонами (критическими элементами), основными и запасными проездами, входами </w:t>
            </w:r>
            <w:del w:id="530" w:author="александр шлапак" w:date="2022-05-20T17:42:00Z">
              <w:r w:rsidRPr="00C52932" w:rsidDel="00CA2882">
                <w:rPr>
                  <w:rFonts w:ascii="Times New Roman" w:eastAsia="HiddenHorzOCR" w:hAnsi="Times New Roman"/>
                </w:rPr>
                <w:delText xml:space="preserve">в </w:delText>
              </w:r>
            </w:del>
            <w:ins w:id="531" w:author="александр шлапак" w:date="2022-05-20T17:42:00Z">
              <w:r w:rsidR="00CA2882" w:rsidRPr="00C52932">
                <w:rPr>
                  <w:rFonts w:ascii="Times New Roman" w:eastAsia="HiddenHorzOCR" w:hAnsi="Times New Roman"/>
                </w:rPr>
                <w:t xml:space="preserve">и </w:t>
              </w:r>
            </w:ins>
            <w:r w:rsidRPr="00C52932">
              <w:rPr>
                <w:rFonts w:ascii="Times New Roman" w:eastAsia="HiddenHorzOCR" w:hAnsi="Times New Roman"/>
              </w:rPr>
              <w:t>выходами в здание, возможность обнаружения оставленных предметов с использованием оборудования цифровой обработки, передачи и хранении видеоинформации, наружных и внутренних цветных стационарных, поворотных и купольных телевизионных IP камер, оснащенных видеодетекторами.</w:t>
            </w:r>
          </w:p>
          <w:p w14:paraId="24E94CF5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Предусмотреть возможность хранения информации на цифровых носителях не менее 30 суток.</w:t>
            </w:r>
          </w:p>
        </w:tc>
      </w:tr>
      <w:tr w:rsidR="00DB062B" w:rsidRPr="00C52932" w14:paraId="294BC84B" w14:textId="77777777" w:rsidTr="733DDF39">
        <w:trPr>
          <w:trHeight w:val="2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2C07" w14:textId="77777777" w:rsidR="00DB062B" w:rsidRPr="00C52932" w:rsidRDefault="00DB062B" w:rsidP="00DB062B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lastRenderedPageBreak/>
              <w:t>3.15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47A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Мероприятия по обеспечению пожарной безопасности зданий и сооружений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17A7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Проектной и рабочей документацией обеспечить выполнение требований нормативных документов:</w:t>
            </w:r>
          </w:p>
          <w:p w14:paraId="697E3AC1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№ 384-ФЗ «Технический регламент о безопасности зданий и сооружений»; </w:t>
            </w:r>
          </w:p>
          <w:p w14:paraId="2AA0FD31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№123-ФЗ «Технический регламент о требованиях пожарной безопасности» (в редакции, действующей на момент выполнения работ) и утвержденным приказом Росстандарта от 14.07.2020 № 1190;</w:t>
            </w:r>
          </w:p>
          <w:p w14:paraId="7D1E1D09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№ 123-ФЗ «Технический регламент о требованиях пожарной безопасности» (в ред. Федерального закона от 10.07.2012 N 117-ФЗ);</w:t>
            </w:r>
          </w:p>
          <w:p w14:paraId="074CD31E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Постановление Правительства РФ № 87 от 16.02.2008г.</w:t>
            </w:r>
            <w:r w:rsidRPr="00C52932">
              <w:rPr>
                <w:rFonts w:ascii="Times New Roman" w:eastAsia="HiddenHorzOCR" w:hAnsi="Times New Roman"/>
              </w:rPr>
              <w:t xml:space="preserve"> </w:t>
            </w:r>
          </w:p>
        </w:tc>
      </w:tr>
      <w:tr w:rsidR="00DB062B" w:rsidRPr="00C52932" w14:paraId="507695F1" w14:textId="77777777" w:rsidTr="733DDF39">
        <w:trPr>
          <w:trHeight w:val="5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A708" w14:textId="77777777" w:rsidR="00DB062B" w:rsidRPr="00C52932" w:rsidRDefault="00DB062B" w:rsidP="00DB062B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3.16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CA2E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Проект организации строительства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40C3F" w14:textId="6FDAEAA8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Разработать раздел «Проект организации строительства» в соответствии с требованиями СП 48.13330.</w:t>
            </w:r>
            <w:del w:id="532" w:author="александр шлапак" w:date="2022-05-20T17:44:00Z">
              <w:r w:rsidRPr="00C52932" w:rsidDel="00CA2882">
                <w:rPr>
                  <w:rFonts w:ascii="Times New Roman" w:eastAsia="HiddenHorzOCR" w:hAnsi="Times New Roman"/>
                </w:rPr>
                <w:delText xml:space="preserve">2011 </w:delText>
              </w:r>
            </w:del>
            <w:ins w:id="533" w:author="александр шлапак" w:date="2022-05-20T17:44:00Z">
              <w:r w:rsidR="00CA2882" w:rsidRPr="00C52932">
                <w:rPr>
                  <w:rFonts w:ascii="Times New Roman" w:eastAsia="HiddenHorzOCR" w:hAnsi="Times New Roman"/>
                </w:rPr>
                <w:t xml:space="preserve">2019 </w:t>
              </w:r>
            </w:ins>
            <w:r w:rsidRPr="00C52932">
              <w:rPr>
                <w:rFonts w:ascii="Times New Roman" w:eastAsia="HiddenHorzOCR" w:hAnsi="Times New Roman"/>
              </w:rPr>
              <w:t xml:space="preserve">«Организация строительства», </w:t>
            </w:r>
            <w:ins w:id="534" w:author="александр шлапак" w:date="2022-05-20T17:45:00Z">
              <w:r w:rsidR="00CA2882" w:rsidRPr="00E97A5B">
                <w:rPr>
                  <w:rFonts w:ascii="Times New Roman" w:eastAsia="HiddenHorzOCR" w:hAnsi="Times New Roman" w:hint="eastAsia"/>
                  <w:rPrChange w:id="535" w:author="александр шлапак" w:date="2022-06-02T08:20:00Z">
                    <w:rPr>
                      <w:rFonts w:ascii="PT Astra Serif" w:hAnsi="PT Astra Serif" w:hint="eastAsia"/>
                      <w:color w:val="212529"/>
                      <w:sz w:val="64"/>
                      <w:szCs w:val="64"/>
                      <w:shd w:val="clear" w:color="auto" w:fill="FFFFFF"/>
                    </w:rPr>
                  </w:rPrChange>
                </w:rPr>
                <w:t>СанПиН</w:t>
              </w:r>
              <w:r w:rsidR="00CA2882" w:rsidRPr="00C52932">
                <w:rPr>
                  <w:rFonts w:ascii="Times New Roman" w:eastAsia="HiddenHorzOCR" w:hAnsi="Times New Roman"/>
                  <w:rPrChange w:id="536" w:author="александр шлапак" w:date="2022-06-02T08:06:00Z">
                    <w:rPr>
                      <w:rFonts w:ascii="PT Astra Serif" w:hAnsi="PT Astra Serif"/>
                      <w:color w:val="212529"/>
                      <w:sz w:val="64"/>
                      <w:szCs w:val="64"/>
                      <w:shd w:val="clear" w:color="auto" w:fill="FFFFFF"/>
                    </w:rPr>
                  </w:rPrChange>
                </w:rPr>
                <w:t xml:space="preserve"> 1.2.3685-21</w:t>
              </w:r>
            </w:ins>
            <w:commentRangeStart w:id="537"/>
            <w:del w:id="538" w:author="александр шлапак" w:date="2022-05-20T17:45:00Z">
              <w:r w:rsidRPr="00C52932" w:rsidDel="00CA2882">
                <w:rPr>
                  <w:rFonts w:ascii="Times New Roman" w:eastAsia="HiddenHorzOCR" w:hAnsi="Times New Roman"/>
                </w:rPr>
                <w:delText>СанПиН 2.2.3.1384-03</w:delText>
              </w:r>
              <w:commentRangeEnd w:id="537"/>
              <w:r w:rsidRPr="00C52932" w:rsidDel="00CA2882">
                <w:rPr>
                  <w:rFonts w:ascii="Times New Roman" w:eastAsia="HiddenHorzOCR" w:hAnsi="Times New Roman"/>
                  <w:rPrChange w:id="539" w:author="александр шлапак" w:date="2022-06-02T08:06:00Z">
                    <w:rPr>
                      <w:rStyle w:val="ab"/>
                      <w:rFonts w:eastAsia="Calibri"/>
                      <w:lang w:val="x-none" w:eastAsia="x-none"/>
                    </w:rPr>
                  </w:rPrChange>
                </w:rPr>
                <w:commentReference w:id="537"/>
              </w:r>
            </w:del>
            <w:r w:rsidRPr="00C52932">
              <w:rPr>
                <w:rFonts w:ascii="Times New Roman" w:eastAsia="HiddenHorzOCR" w:hAnsi="Times New Roman"/>
              </w:rPr>
              <w:t>, МДС № 12-46.2008 от 01.01.2009 «Методические рекомендации по разработке и оформлению проекта организации строительства, проекта организации работ по сносу (демонтажу), проекта производства работ».</w:t>
            </w:r>
          </w:p>
        </w:tc>
      </w:tr>
      <w:tr w:rsidR="00DB062B" w:rsidRPr="00C52932" w14:paraId="702206AC" w14:textId="77777777" w:rsidTr="733DDF39">
        <w:trPr>
          <w:trHeight w:val="5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1C35" w14:textId="77777777" w:rsidR="00DB062B" w:rsidRPr="00C52932" w:rsidRDefault="00DB062B" w:rsidP="00DB062B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3.17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1F68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Мероприятия по энергосбережению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9FE3" w14:textId="77777777" w:rsidR="00DB062B" w:rsidRPr="00C52932" w:rsidRDefault="00DB062B" w:rsidP="00DB062B">
            <w:pPr>
              <w:pStyle w:val="Style4"/>
              <w:widowControl/>
              <w:jc w:val="both"/>
              <w:rPr>
                <w:sz w:val="22"/>
                <w:szCs w:val="22"/>
                <w:lang w:eastAsia="en-US"/>
              </w:rPr>
            </w:pPr>
            <w:r w:rsidRPr="00C52932">
              <w:rPr>
                <w:sz w:val="22"/>
                <w:szCs w:val="22"/>
                <w:lang w:eastAsia="en-US"/>
              </w:rPr>
              <w:t>В соответствии с требованиями:</w:t>
            </w:r>
          </w:p>
          <w:p w14:paraId="65CDAFC3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Федерального закона от 26.06.2008 №102-ФЗ «Об обеспечении единства измерений»;</w:t>
            </w:r>
          </w:p>
          <w:p w14:paraId="1EDCC60D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Федерального закона от 23.11.2009 №261-ФЗ «Об энергосбережении и о повышении энергетической эффективности, и о внесении изменений в отдельные законодательные акты Российской Федерации»;</w:t>
            </w:r>
          </w:p>
          <w:p w14:paraId="16A69E04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ГОСТ Р 8.740-2011 (для узлов учета на базе турбинных, ротационных и вихревых счетчиков);</w:t>
            </w:r>
          </w:p>
          <w:p w14:paraId="1108C943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ГОСТ Р 8.741-2011 и условиям договоров поставки газа;</w:t>
            </w:r>
          </w:p>
          <w:p w14:paraId="191DBF99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Правил коммерческого учета тепловой энергии, теплоносителя, утвержденными постановлением Правительства РФ от 18 ноября 2013 г. № 1034 и Методикой осуществления коммерческого учета тепловой энергии, теплоносителя, зарегистрированной в Министерстве юстиции РФ 12 сентября 2014 г № 34040;</w:t>
            </w:r>
          </w:p>
          <w:p w14:paraId="254C0329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СП 89.13330.2012 Актуализированная редакция СНиП II-35-76 «Котельные установки».</w:t>
            </w:r>
          </w:p>
        </w:tc>
      </w:tr>
      <w:tr w:rsidR="00DB062B" w:rsidRPr="00C52932" w14:paraId="61A9EC0F" w14:textId="77777777" w:rsidTr="733DDF39">
        <w:trPr>
          <w:trHeight w:val="1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6D8F6" w14:textId="77777777" w:rsidR="00DB062B" w:rsidRPr="00C52932" w:rsidRDefault="00DB062B" w:rsidP="00DB062B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3.18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4589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Режим работы (по условиям охраны труда)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6F63" w14:textId="333289B4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 xml:space="preserve">Круглосуточный, </w:t>
            </w:r>
            <w:del w:id="540" w:author="александр шлапак" w:date="2022-05-20T16:21:00Z">
              <w:r w:rsidRPr="00C52932" w:rsidDel="003D12CC">
                <w:rPr>
                  <w:rFonts w:ascii="Times New Roman" w:eastAsia="HiddenHorzOCR" w:hAnsi="Times New Roman"/>
                </w:rPr>
                <w:delText>в течении отопительного сезона</w:delText>
              </w:r>
            </w:del>
            <w:ins w:id="541" w:author="александр шлапак" w:date="2022-05-20T16:21:00Z">
              <w:r w:rsidRPr="00C52932">
                <w:rPr>
                  <w:rFonts w:ascii="Times New Roman" w:eastAsia="HiddenHorzOCR" w:hAnsi="Times New Roman"/>
                </w:rPr>
                <w:t>круглогодично</w:t>
              </w:r>
            </w:ins>
            <w:r w:rsidRPr="00C52932">
              <w:rPr>
                <w:rFonts w:ascii="Times New Roman" w:eastAsia="HiddenHorzOCR" w:hAnsi="Times New Roman"/>
              </w:rPr>
              <w:t>.</w:t>
            </w:r>
          </w:p>
          <w:p w14:paraId="526401E7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Без постоянного присутствия обслуживающего персонала.</w:t>
            </w:r>
          </w:p>
        </w:tc>
      </w:tr>
      <w:tr w:rsidR="00DB062B" w:rsidRPr="00C52932" w14:paraId="64887730" w14:textId="77777777" w:rsidTr="733DDF39">
        <w:trPr>
          <w:trHeight w:val="60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DFED" w14:textId="77777777" w:rsidR="00DB062B" w:rsidRPr="00C52932" w:rsidRDefault="00DB062B" w:rsidP="00DB062B">
            <w:pPr>
              <w:pStyle w:val="ListParagraph1"/>
              <w:numPr>
                <w:ilvl w:val="0"/>
                <w:numId w:val="2"/>
              </w:numPr>
              <w:tabs>
                <w:tab w:val="left" w:pos="176"/>
              </w:tabs>
              <w:ind w:left="-108" w:firstLine="0"/>
              <w:rPr>
                <w:rFonts w:ascii="Times New Roman" w:hAnsi="Times New Roman"/>
                <w:b/>
              </w:rPr>
            </w:pPr>
            <w:r w:rsidRPr="00C52932">
              <w:rPr>
                <w:rFonts w:ascii="Times New Roman" w:hAnsi="Times New Roman"/>
                <w:b/>
              </w:rPr>
              <w:t>Дополнительные требования</w:t>
            </w:r>
          </w:p>
        </w:tc>
      </w:tr>
      <w:tr w:rsidR="00DB062B" w:rsidRPr="00C52932" w14:paraId="732DE6E3" w14:textId="77777777" w:rsidTr="733DDF39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16273" w14:textId="77777777" w:rsidR="00DB062B" w:rsidRPr="00C52932" w:rsidRDefault="00DB062B" w:rsidP="00DB062B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4.1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B2D6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Требования к выполнению проектной и рабочей документации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AC82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Отчеты по инженерным изысканиям, проектная и рабочая документация выполняются в полном объёме и в соответствии с требованиями:</w:t>
            </w:r>
          </w:p>
          <w:p w14:paraId="5945DF3A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Градостроительного Кодекса;</w:t>
            </w:r>
          </w:p>
          <w:p w14:paraId="68919267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Постановления Правительства РФ от 16.02.2008 г. № 87 «О составе разделов проектной документации и требованиях к их содержанию»;</w:t>
            </w:r>
          </w:p>
          <w:p w14:paraId="33AA6D8F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Федеральный закон РФ № 190-ФЗ от 27.07.2010 г. «О теплоснабжении»;</w:t>
            </w:r>
          </w:p>
          <w:p w14:paraId="2C39CF42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Постановления Правительства РФ от 28.05.2021 №815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сооружений»;</w:t>
            </w:r>
          </w:p>
          <w:p w14:paraId="40D0D551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 xml:space="preserve"> «Правил по обеспечению безопасности и антитеррористической защищенности объектов ТЭК», утвержденных Постановлением </w:t>
            </w:r>
            <w:r w:rsidRPr="00C52932">
              <w:rPr>
                <w:rFonts w:ascii="Times New Roman" w:hAnsi="Times New Roman"/>
              </w:rPr>
              <w:lastRenderedPageBreak/>
              <w:t>Правительства РФ от 05.05.2012 №458;</w:t>
            </w:r>
          </w:p>
          <w:p w14:paraId="26946310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Федеральный закон от 21.12.1994 №68-ФЗ «О защите населения и территорий от чрезвычайных ситуаций природного и техногенного характера;</w:t>
            </w:r>
          </w:p>
          <w:p w14:paraId="25A9201A" w14:textId="2443D72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ГОСТ Р 21.</w:t>
            </w:r>
            <w:del w:id="542" w:author="александр шлапак" w:date="2022-05-20T17:47:00Z">
              <w:r w:rsidRPr="00C52932" w:rsidDel="00917F0B">
                <w:rPr>
                  <w:rFonts w:ascii="Times New Roman" w:hAnsi="Times New Roman"/>
                </w:rPr>
                <w:delText>1</w:delText>
              </w:r>
            </w:del>
            <w:r w:rsidRPr="00C52932">
              <w:rPr>
                <w:rFonts w:ascii="Times New Roman" w:hAnsi="Times New Roman"/>
              </w:rPr>
              <w:t>101-</w:t>
            </w:r>
            <w:del w:id="543" w:author="александр шлапак" w:date="2022-05-20T17:46:00Z">
              <w:r w:rsidRPr="00C52932" w:rsidDel="00917F0B">
                <w:rPr>
                  <w:rFonts w:ascii="Times New Roman" w:hAnsi="Times New Roman"/>
                </w:rPr>
                <w:delText xml:space="preserve">2013 </w:delText>
              </w:r>
            </w:del>
            <w:ins w:id="544" w:author="александр шлапак" w:date="2022-05-20T17:46:00Z">
              <w:r w:rsidR="00917F0B" w:rsidRPr="00C52932">
                <w:rPr>
                  <w:rFonts w:ascii="Times New Roman" w:hAnsi="Times New Roman"/>
                </w:rPr>
                <w:t xml:space="preserve">2020 </w:t>
              </w:r>
            </w:ins>
            <w:r w:rsidRPr="00C52932">
              <w:rPr>
                <w:rFonts w:ascii="Times New Roman" w:hAnsi="Times New Roman"/>
              </w:rPr>
              <w:t>"Национальный стандарт Российской Федерации. Система проектной документации для строительства. Основные требования к проектной и рабочей документации";</w:t>
            </w:r>
          </w:p>
          <w:p w14:paraId="64413D44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СНиП, СП, ПБ, СанПиН, СН (санитарных норм), ГОСТов, технических регламентов, а также других нормативных документов действующего законодательства РФ, в том числе применяемых на добровольной основе;</w:t>
            </w:r>
          </w:p>
          <w:p w14:paraId="35D83FE8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Технических условий на подключение.</w:t>
            </w:r>
          </w:p>
          <w:p w14:paraId="441877D4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Рабочая документация должна соответствовать требованиям нормативных документов:</w:t>
            </w:r>
          </w:p>
          <w:p w14:paraId="79B9E3F7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Федеральный закон РФ № 190-ФЗ от 27.07.2010 г. «О теплоснабжении»;</w:t>
            </w:r>
          </w:p>
          <w:p w14:paraId="6B6B86C5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Постановления Правительства РФ от 28.05.2021 №815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сооружений»;</w:t>
            </w:r>
          </w:p>
          <w:p w14:paraId="171E2024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Федеральный закон от 21.12.1994 №68-ФЗ «О защите населения и территорий от чрезвычайных ситуаций природного и техногенного характера;</w:t>
            </w:r>
          </w:p>
          <w:p w14:paraId="79C3C031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ГОСТ Р 21.1101-2013 "Национальный стандарт Российской Федерации. Система проектной документации для строительства. Основные требования к проектной и рабочей документации";</w:t>
            </w:r>
          </w:p>
          <w:p w14:paraId="65B12411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СНиП, СП, ПБ, СанПиН, СН, ТРТС, ГОСТов, технических регламентов, а также других нормативных документов действующего законодательства РФ, в том числе применяемых на добровольной основе.</w:t>
            </w:r>
          </w:p>
          <w:p w14:paraId="57C17B36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СТО НТ «РТ» 70264433-4-4-2009. Требования к качеству проектирования тепловых сетей;</w:t>
            </w:r>
          </w:p>
          <w:p w14:paraId="34A0BB0F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Технических условий на подключение.</w:t>
            </w:r>
          </w:p>
          <w:p w14:paraId="1534EC45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Рабочую документацию разработать в соответствии с требованиями действующих на территории Российской Федерации строительных норм, правил и государственных стандартов, в объёме, достаточном для выполнения строительно-монтажных работ.</w:t>
            </w:r>
          </w:p>
          <w:p w14:paraId="2A58C0ED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Рабочую документацию выполнить в объеме, необходимом для реализации в процессе строительства архитектурных, технических и технологических решений, содержащихся в проектной документации. Состав и содержание согласовать с Заказчиком.</w:t>
            </w:r>
          </w:p>
          <w:p w14:paraId="29EDFDDE" w14:textId="36D8AE60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 xml:space="preserve">Рабочая документация должна соответствовать утвержденной проектной документации и требованиям ГОСТ Р 21.1101-2013, </w:t>
            </w:r>
            <w:ins w:id="545" w:author="александр шлапак" w:date="2022-05-20T17:48:00Z">
              <w:r w:rsidR="00917F0B" w:rsidRPr="00C52932">
                <w:rPr>
                  <w:rFonts w:ascii="Times New Roman" w:eastAsia="HiddenHorzOCR" w:hAnsi="Times New Roman"/>
                  <w:rPrChange w:id="546" w:author="александр шлапак" w:date="2022-06-02T08:06:00Z">
                    <w:rPr>
                      <w:rFonts w:ascii="Arial" w:hAnsi="Arial" w:cs="Arial"/>
                      <w:color w:val="444444"/>
                      <w:shd w:val="clear" w:color="auto" w:fill="FFFFFF"/>
                    </w:rPr>
                  </w:rPrChange>
                </w:rPr>
                <w:t>ГОСТ 21.705-2016</w:t>
              </w:r>
            </w:ins>
            <w:commentRangeStart w:id="547"/>
            <w:del w:id="548" w:author="александр шлапак" w:date="2022-05-20T17:48:00Z">
              <w:r w:rsidRPr="00C52932" w:rsidDel="00917F0B">
                <w:rPr>
                  <w:rFonts w:ascii="Times New Roman" w:eastAsia="HiddenHorzOCR" w:hAnsi="Times New Roman"/>
                </w:rPr>
                <w:delText>ГОСТ 21.605-82 (СТ СЭВ 5676-86).</w:delText>
              </w:r>
              <w:commentRangeEnd w:id="547"/>
              <w:r w:rsidRPr="00C52932" w:rsidDel="00917F0B">
                <w:rPr>
                  <w:rFonts w:ascii="Times New Roman" w:eastAsia="HiddenHorzOCR" w:hAnsi="Times New Roman"/>
                  <w:rPrChange w:id="549" w:author="александр шлапак" w:date="2022-06-02T08:06:00Z">
                    <w:rPr>
                      <w:rStyle w:val="ab"/>
                      <w:rFonts w:eastAsia="Calibri"/>
                      <w:lang w:val="x-none" w:eastAsia="x-none"/>
                    </w:rPr>
                  </w:rPrChange>
                </w:rPr>
                <w:commentReference w:id="547"/>
              </w:r>
            </w:del>
            <w:ins w:id="550" w:author="александр шлапак" w:date="2022-05-20T17:48:00Z">
              <w:r w:rsidR="00917F0B" w:rsidRPr="00C52932">
                <w:rPr>
                  <w:rFonts w:ascii="Times New Roman" w:eastAsia="HiddenHorzOCR" w:hAnsi="Times New Roman"/>
                </w:rPr>
                <w:t>.</w:t>
              </w:r>
            </w:ins>
          </w:p>
          <w:p w14:paraId="2A310936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Выбранное оборудование и материалы должно соответствовать требованиям регламентам Таможенного Союза.</w:t>
            </w:r>
          </w:p>
          <w:p w14:paraId="363B351C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Полным составом проектной документации является комплект ПСД, позволяющий получить положительное заключение экспертизы.</w:t>
            </w:r>
          </w:p>
          <w:p w14:paraId="18713A82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Исполнитель гарантирует Заказчику отсутствие у третьих лиц права воспрепятствовать выполнению работ или ограничивать их выполнение на основе подготовленной исполнителем технической документации.</w:t>
            </w:r>
          </w:p>
          <w:p w14:paraId="4ADE3DB4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lastRenderedPageBreak/>
              <w:t>Проектные работы должны быть выполнены в сроки, указанные в договоре.</w:t>
            </w:r>
          </w:p>
          <w:p w14:paraId="4AF2103C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Проектом предусмотреть ведение авторского надзора за строительством.</w:t>
            </w:r>
          </w:p>
          <w:p w14:paraId="4365B293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Система автоматизации и диспетчеризации должна быть выполнена на базе контроллеров и SCADA-системы производства ГК «ТЕКОН». Технические решения, схемы автоматизации необходимо согласовать со специалистами ГК «ТЕКОН».</w:t>
            </w:r>
          </w:p>
          <w:p w14:paraId="2F809702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 xml:space="preserve">При проектировании необходимо руководствоваться решениями экспертно-технического совета ООО «Газпром энергохолдинг» (Протокол №24 от 24.05.2021г.), «Положением о Технической политике АО «Газпром </w:t>
            </w:r>
            <w:proofErr w:type="spellStart"/>
            <w:r w:rsidRPr="00C52932">
              <w:rPr>
                <w:rFonts w:ascii="Times New Roman" w:eastAsia="HiddenHorzOCR" w:hAnsi="Times New Roman"/>
              </w:rPr>
              <w:t>теплоэнерго</w:t>
            </w:r>
            <w:proofErr w:type="spellEnd"/>
            <w:r w:rsidRPr="00C52932">
              <w:rPr>
                <w:rFonts w:ascii="Times New Roman" w:eastAsia="HiddenHorzOCR" w:hAnsi="Times New Roman"/>
              </w:rPr>
              <w:t xml:space="preserve">» и дочерних обществ АО «Газпром </w:t>
            </w:r>
            <w:proofErr w:type="spellStart"/>
            <w:r w:rsidRPr="00C52932">
              <w:rPr>
                <w:rFonts w:ascii="Times New Roman" w:eastAsia="HiddenHorzOCR" w:hAnsi="Times New Roman"/>
              </w:rPr>
              <w:t>теплоэнерго</w:t>
            </w:r>
            <w:proofErr w:type="spellEnd"/>
            <w:r w:rsidRPr="00C52932">
              <w:rPr>
                <w:rFonts w:ascii="Times New Roman" w:eastAsia="HiddenHorzOCR" w:hAnsi="Times New Roman"/>
              </w:rPr>
              <w:t>», а также методическим руководством по оформлению производственных зданий и сооружений электроэнергетических компаний группы Газпром.</w:t>
            </w:r>
          </w:p>
        </w:tc>
      </w:tr>
      <w:tr w:rsidR="00DB062B" w:rsidRPr="00C52932" w14:paraId="2FB21A7E" w14:textId="77777777" w:rsidTr="733DDF39">
        <w:trPr>
          <w:trHeight w:val="5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9763" w14:textId="77777777" w:rsidR="00DB062B" w:rsidRPr="00C52932" w:rsidRDefault="00DB062B" w:rsidP="00DB062B">
            <w:pPr>
              <w:ind w:left="-108" w:right="-108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lastRenderedPageBreak/>
              <w:t>4.2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93CB" w14:textId="77777777" w:rsidR="00DB062B" w:rsidRPr="00C52932" w:rsidRDefault="00DB062B" w:rsidP="00DB062B">
            <w:pPr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Количество экземпляров проектной документации, передаваемых Заказчику.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C2FE" w14:textId="77777777" w:rsidR="00DB062B" w:rsidRPr="00C52932" w:rsidRDefault="00DB062B" w:rsidP="00DB062B">
            <w:pPr>
              <w:autoSpaceDE w:val="0"/>
              <w:autoSpaceDN w:val="0"/>
              <w:adjustRightInd w:val="0"/>
              <w:jc w:val="both"/>
              <w:rPr>
                <w:rFonts w:ascii="Times New Roman" w:eastAsia="HiddenHorzOCR" w:hAnsi="Times New Roman"/>
              </w:rPr>
            </w:pPr>
            <w:r w:rsidRPr="00C52932">
              <w:rPr>
                <w:rFonts w:ascii="Times New Roman" w:eastAsia="HiddenHorzOCR" w:hAnsi="Times New Roman"/>
              </w:rPr>
              <w:t>Требования к передаваемому комплекту документации:</w:t>
            </w:r>
          </w:p>
          <w:p w14:paraId="6306417E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Исполнитель передает Заказчику проектную документацию в количестве 5 (пяти) экземпляров на бумажном носителе и одного экземпляра в электронном виде в формате .</w:t>
            </w:r>
            <w:proofErr w:type="spellStart"/>
            <w:r w:rsidRPr="00C52932">
              <w:rPr>
                <w:rFonts w:ascii="Times New Roman" w:hAnsi="Times New Roman"/>
              </w:rPr>
              <w:t>dwg</w:t>
            </w:r>
            <w:proofErr w:type="spellEnd"/>
            <w:r w:rsidRPr="00C52932">
              <w:rPr>
                <w:rFonts w:ascii="Times New Roman" w:hAnsi="Times New Roman"/>
              </w:rPr>
              <w:t xml:space="preserve"> </w:t>
            </w:r>
            <w:proofErr w:type="gramStart"/>
            <w:r w:rsidRPr="00C52932">
              <w:rPr>
                <w:rFonts w:ascii="Times New Roman" w:hAnsi="Times New Roman"/>
              </w:rPr>
              <w:t>и .</w:t>
            </w:r>
            <w:proofErr w:type="gramEnd"/>
            <w:r w:rsidRPr="00C52932">
              <w:rPr>
                <w:rFonts w:ascii="Times New Roman" w:hAnsi="Times New Roman"/>
              </w:rPr>
              <w:t xml:space="preserve"> </w:t>
            </w:r>
            <w:proofErr w:type="spellStart"/>
            <w:r w:rsidRPr="00C52932">
              <w:rPr>
                <w:rFonts w:ascii="Times New Roman" w:hAnsi="Times New Roman"/>
              </w:rPr>
              <w:t>pdf</w:t>
            </w:r>
            <w:proofErr w:type="spellEnd"/>
            <w:r w:rsidRPr="00C52932">
              <w:rPr>
                <w:rFonts w:ascii="Times New Roman" w:hAnsi="Times New Roman"/>
              </w:rPr>
              <w:t>.</w:t>
            </w:r>
          </w:p>
          <w:p w14:paraId="020B79F6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Отчеты по инженерным изысканиям передаются Заказчику в 3-х экз. в бумажном виде и 1 экз. на электронном носителе.</w:t>
            </w:r>
          </w:p>
          <w:p w14:paraId="0D527729" w14:textId="77777777" w:rsidR="00DB062B" w:rsidRPr="00C52932" w:rsidRDefault="00DB062B" w:rsidP="00DB062B">
            <w:pPr>
              <w:pStyle w:val="ListParagraph1"/>
              <w:numPr>
                <w:ilvl w:val="0"/>
                <w:numId w:val="6"/>
              </w:numPr>
              <w:ind w:left="283" w:hanging="283"/>
              <w:jc w:val="both"/>
              <w:rPr>
                <w:rFonts w:ascii="Times New Roman" w:hAnsi="Times New Roman"/>
              </w:rPr>
            </w:pPr>
            <w:r w:rsidRPr="00C52932">
              <w:rPr>
                <w:rFonts w:ascii="Times New Roman" w:hAnsi="Times New Roman"/>
              </w:rPr>
              <w:t>Документация в электронном виде передается на USB-</w:t>
            </w:r>
            <w:proofErr w:type="spellStart"/>
            <w:r w:rsidRPr="00C52932">
              <w:rPr>
                <w:rFonts w:ascii="Times New Roman" w:hAnsi="Times New Roman"/>
              </w:rPr>
              <w:t>флешнакопителе</w:t>
            </w:r>
            <w:proofErr w:type="spellEnd"/>
            <w:r w:rsidRPr="00C52932">
              <w:rPr>
                <w:rFonts w:ascii="Times New Roman" w:hAnsi="Times New Roman"/>
              </w:rPr>
              <w:t xml:space="preserve"> или CD-диске.</w:t>
            </w:r>
          </w:p>
        </w:tc>
      </w:tr>
    </w:tbl>
    <w:p w14:paraId="5EAF1FE4" w14:textId="77777777" w:rsidR="00447361" w:rsidRPr="00C52932" w:rsidRDefault="00447361" w:rsidP="00520F71">
      <w:pPr>
        <w:jc w:val="left"/>
        <w:rPr>
          <w:rFonts w:ascii="Times New Roman" w:hAnsi="Times New Roman"/>
        </w:rPr>
      </w:pPr>
    </w:p>
    <w:p w14:paraId="7F674D65" w14:textId="77777777" w:rsidR="00447361" w:rsidRPr="00C52932" w:rsidRDefault="00447361" w:rsidP="00520F71">
      <w:pPr>
        <w:jc w:val="left"/>
        <w:rPr>
          <w:rFonts w:ascii="Times New Roman" w:hAnsi="Times New Roman"/>
        </w:rPr>
      </w:pPr>
    </w:p>
    <w:p w14:paraId="391122DD" w14:textId="77777777" w:rsidR="004F22EA" w:rsidRPr="00C52932" w:rsidRDefault="004F22EA" w:rsidP="00520F71">
      <w:pPr>
        <w:jc w:val="both"/>
        <w:rPr>
          <w:rFonts w:ascii="Times New Roman" w:hAnsi="Times New Roman"/>
          <w:b/>
        </w:rPr>
      </w:pPr>
      <w:r w:rsidRPr="00C52932">
        <w:rPr>
          <w:rFonts w:ascii="Times New Roman" w:hAnsi="Times New Roman"/>
          <w:b/>
        </w:rPr>
        <w:t>Согласовано:</w:t>
      </w:r>
    </w:p>
    <w:p w14:paraId="617345D6" w14:textId="77777777" w:rsidR="004F22EA" w:rsidRPr="00C52932" w:rsidRDefault="004F22EA" w:rsidP="00520F71">
      <w:pPr>
        <w:jc w:val="both"/>
        <w:rPr>
          <w:rFonts w:ascii="Times New Roman" w:hAnsi="Times New Roman"/>
        </w:rPr>
      </w:pPr>
    </w:p>
    <w:p w14:paraId="1E4AFC82" w14:textId="77777777" w:rsidR="004F22EA" w:rsidRPr="00C52932" w:rsidRDefault="004F22EA" w:rsidP="00520F71">
      <w:pPr>
        <w:jc w:val="both"/>
        <w:rPr>
          <w:rFonts w:ascii="Times New Roman" w:hAnsi="Times New Roman"/>
        </w:rPr>
      </w:pPr>
      <w:r w:rsidRPr="00C52932">
        <w:rPr>
          <w:rFonts w:ascii="Times New Roman" w:hAnsi="Times New Roman"/>
        </w:rPr>
        <w:t>____________________________________________      ______________/ _________________________/</w:t>
      </w:r>
    </w:p>
    <w:p w14:paraId="3DC5D1EE" w14:textId="77777777" w:rsidR="004F22EA" w:rsidRPr="00C52932" w:rsidRDefault="004F22EA" w:rsidP="00520F71">
      <w:pPr>
        <w:jc w:val="both"/>
        <w:rPr>
          <w:rFonts w:ascii="Times New Roman" w:hAnsi="Times New Roman"/>
        </w:rPr>
      </w:pPr>
    </w:p>
    <w:p w14:paraId="691374F8" w14:textId="77777777" w:rsidR="004F22EA" w:rsidRPr="00C52932" w:rsidRDefault="004F22EA" w:rsidP="00520F71">
      <w:pPr>
        <w:jc w:val="both"/>
        <w:rPr>
          <w:rFonts w:ascii="Times New Roman" w:hAnsi="Times New Roman"/>
        </w:rPr>
      </w:pPr>
      <w:r w:rsidRPr="00C52932">
        <w:rPr>
          <w:rFonts w:ascii="Times New Roman" w:hAnsi="Times New Roman"/>
        </w:rPr>
        <w:t>____________________________________________      ______________/ _________________________/</w:t>
      </w:r>
    </w:p>
    <w:p w14:paraId="2A7B424F" w14:textId="77777777" w:rsidR="004F22EA" w:rsidRPr="00C52932" w:rsidRDefault="004F22EA" w:rsidP="00520F71">
      <w:pPr>
        <w:jc w:val="both"/>
        <w:rPr>
          <w:rFonts w:ascii="Times New Roman" w:hAnsi="Times New Roman"/>
        </w:rPr>
      </w:pPr>
    </w:p>
    <w:p w14:paraId="55AB9FF9" w14:textId="77777777" w:rsidR="004F22EA" w:rsidRPr="00C52932" w:rsidRDefault="004F22EA" w:rsidP="00520F71">
      <w:pPr>
        <w:jc w:val="both"/>
        <w:rPr>
          <w:rFonts w:ascii="Times New Roman" w:hAnsi="Times New Roman"/>
        </w:rPr>
      </w:pPr>
      <w:r w:rsidRPr="00C52932">
        <w:rPr>
          <w:rFonts w:ascii="Times New Roman" w:hAnsi="Times New Roman"/>
        </w:rPr>
        <w:t>____________________________________________      ______________/ _________________________/</w:t>
      </w:r>
    </w:p>
    <w:p w14:paraId="3424F40A" w14:textId="77777777" w:rsidR="004F22EA" w:rsidRPr="00C52932" w:rsidRDefault="004F22EA" w:rsidP="00520F71">
      <w:pPr>
        <w:jc w:val="both"/>
        <w:rPr>
          <w:rFonts w:ascii="Times New Roman" w:hAnsi="Times New Roman"/>
        </w:rPr>
      </w:pPr>
    </w:p>
    <w:p w14:paraId="08B302A5" w14:textId="77777777" w:rsidR="004F22EA" w:rsidRPr="00C52932" w:rsidRDefault="004F22EA" w:rsidP="00520F71">
      <w:pPr>
        <w:jc w:val="both"/>
        <w:rPr>
          <w:rFonts w:ascii="Times New Roman" w:hAnsi="Times New Roman"/>
        </w:rPr>
      </w:pPr>
      <w:r w:rsidRPr="00C52932">
        <w:rPr>
          <w:rFonts w:ascii="Times New Roman" w:hAnsi="Times New Roman"/>
        </w:rPr>
        <w:t>____________________________________________      ______________/ _________________________/</w:t>
      </w:r>
    </w:p>
    <w:p w14:paraId="567933B4" w14:textId="77777777" w:rsidR="004F22EA" w:rsidRPr="00C52932" w:rsidRDefault="004F22EA" w:rsidP="00520F71">
      <w:pPr>
        <w:jc w:val="both"/>
        <w:rPr>
          <w:rFonts w:ascii="Times New Roman" w:hAnsi="Times New Roman"/>
        </w:rPr>
      </w:pPr>
    </w:p>
    <w:p w14:paraId="02C17056" w14:textId="77777777" w:rsidR="004F22EA" w:rsidRPr="00C52932" w:rsidRDefault="004F22EA" w:rsidP="00520F71">
      <w:pPr>
        <w:jc w:val="both"/>
        <w:rPr>
          <w:rFonts w:ascii="Times New Roman" w:hAnsi="Times New Roman"/>
        </w:rPr>
      </w:pPr>
      <w:r w:rsidRPr="00C52932">
        <w:rPr>
          <w:rFonts w:ascii="Times New Roman" w:hAnsi="Times New Roman"/>
        </w:rPr>
        <w:t>____________________________________________      ______________/ _________________________/</w:t>
      </w:r>
    </w:p>
    <w:p w14:paraId="51FF54F4" w14:textId="77777777" w:rsidR="004F22EA" w:rsidRPr="00C52932" w:rsidRDefault="004F22EA" w:rsidP="00520F71">
      <w:pPr>
        <w:jc w:val="both"/>
        <w:rPr>
          <w:rFonts w:ascii="Times New Roman" w:hAnsi="Times New Roman"/>
        </w:rPr>
      </w:pPr>
    </w:p>
    <w:p w14:paraId="4B6AF9F2" w14:textId="77777777" w:rsidR="004F22EA" w:rsidRPr="00C52932" w:rsidRDefault="004F22EA" w:rsidP="00520F71">
      <w:pPr>
        <w:jc w:val="both"/>
        <w:rPr>
          <w:rFonts w:ascii="Times New Roman" w:hAnsi="Times New Roman"/>
        </w:rPr>
      </w:pPr>
      <w:r w:rsidRPr="00C52932">
        <w:rPr>
          <w:rFonts w:ascii="Times New Roman" w:hAnsi="Times New Roman"/>
        </w:rPr>
        <w:t>____________________________________________      ______________/ _________________________/</w:t>
      </w:r>
    </w:p>
    <w:p w14:paraId="62039992" w14:textId="77777777" w:rsidR="004F22EA" w:rsidRPr="00C52932" w:rsidRDefault="004F22EA" w:rsidP="00520F71">
      <w:pPr>
        <w:jc w:val="both"/>
        <w:rPr>
          <w:rFonts w:ascii="Times New Roman" w:hAnsi="Times New Roman"/>
        </w:rPr>
      </w:pPr>
    </w:p>
    <w:p w14:paraId="3F275C04" w14:textId="77777777" w:rsidR="004F22EA" w:rsidRPr="00C52932" w:rsidRDefault="004F22EA" w:rsidP="00520F71">
      <w:pPr>
        <w:jc w:val="both"/>
        <w:rPr>
          <w:rFonts w:ascii="Times New Roman" w:hAnsi="Times New Roman"/>
        </w:rPr>
      </w:pPr>
      <w:r w:rsidRPr="00C52932">
        <w:rPr>
          <w:rFonts w:ascii="Times New Roman" w:hAnsi="Times New Roman"/>
        </w:rPr>
        <w:t>____________________________________________      ______________/ _________________________/</w:t>
      </w:r>
    </w:p>
    <w:p w14:paraId="6401E775" w14:textId="77777777" w:rsidR="004F22EA" w:rsidRPr="00C52932" w:rsidRDefault="004F22EA" w:rsidP="00520F71">
      <w:pPr>
        <w:jc w:val="both"/>
        <w:rPr>
          <w:rFonts w:ascii="Times New Roman" w:hAnsi="Times New Roman"/>
        </w:rPr>
      </w:pPr>
    </w:p>
    <w:p w14:paraId="381963D2" w14:textId="77777777" w:rsidR="004F22EA" w:rsidRPr="00C52932" w:rsidRDefault="004F22EA" w:rsidP="00520F71">
      <w:pPr>
        <w:jc w:val="both"/>
        <w:rPr>
          <w:rFonts w:ascii="Times New Roman" w:hAnsi="Times New Roman"/>
        </w:rPr>
      </w:pPr>
      <w:r w:rsidRPr="00C52932">
        <w:rPr>
          <w:rFonts w:ascii="Times New Roman" w:hAnsi="Times New Roman"/>
        </w:rPr>
        <w:t>____________________________________________      ______________/ _________________________/</w:t>
      </w:r>
    </w:p>
    <w:p w14:paraId="411753D8" w14:textId="77777777" w:rsidR="004F22EA" w:rsidRPr="00C52932" w:rsidRDefault="004F22EA" w:rsidP="00520F71">
      <w:pPr>
        <w:jc w:val="both"/>
        <w:rPr>
          <w:rFonts w:ascii="Times New Roman" w:hAnsi="Times New Roman"/>
        </w:rPr>
      </w:pPr>
    </w:p>
    <w:p w14:paraId="36F8562B" w14:textId="77777777" w:rsidR="004F22EA" w:rsidRPr="00C52932" w:rsidRDefault="004F22EA" w:rsidP="00520F71">
      <w:pPr>
        <w:jc w:val="both"/>
        <w:rPr>
          <w:rFonts w:ascii="Times New Roman" w:hAnsi="Times New Roman"/>
        </w:rPr>
      </w:pPr>
      <w:r w:rsidRPr="00C52932">
        <w:rPr>
          <w:rFonts w:ascii="Times New Roman" w:hAnsi="Times New Roman"/>
        </w:rPr>
        <w:t>____________________________________________      ______________/ _________________________/</w:t>
      </w:r>
    </w:p>
    <w:p w14:paraId="700E7B25" w14:textId="77777777" w:rsidR="004F22EA" w:rsidRPr="00C52932" w:rsidRDefault="004F22EA" w:rsidP="00520F71">
      <w:pPr>
        <w:jc w:val="both"/>
        <w:rPr>
          <w:rFonts w:ascii="Times New Roman" w:hAnsi="Times New Roman"/>
        </w:rPr>
      </w:pPr>
    </w:p>
    <w:p w14:paraId="76973E3D" w14:textId="77777777" w:rsidR="00447361" w:rsidRPr="00981187" w:rsidRDefault="004F22EA" w:rsidP="00520F71">
      <w:pPr>
        <w:jc w:val="both"/>
        <w:rPr>
          <w:rFonts w:ascii="Times New Roman" w:hAnsi="Times New Roman"/>
        </w:rPr>
      </w:pPr>
      <w:r w:rsidRPr="00C52932">
        <w:rPr>
          <w:rFonts w:ascii="Times New Roman" w:hAnsi="Times New Roman"/>
        </w:rPr>
        <w:t>____________________________________________      ______________/ _________________________/</w:t>
      </w:r>
    </w:p>
    <w:sectPr w:rsidR="00447361" w:rsidRPr="00981187" w:rsidSect="00D50CB2">
      <w:headerReference w:type="default" r:id="rId12"/>
      <w:footerReference w:type="default" r:id="rId13"/>
      <w:pgSz w:w="11906" w:h="16838"/>
      <w:pgMar w:top="567" w:right="851" w:bottom="567" w:left="1134" w:header="709" w:footer="27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4" w:author="Кристев Вадим Андреевич" w:date="2022-05-16T11:50:00Z" w:initials="КВА">
    <w:p w14:paraId="1A9C1649" w14:textId="53183C0E" w:rsidR="004E6DF1" w:rsidRPr="00886F22" w:rsidRDefault="004E6DF1">
      <w:pPr>
        <w:pStyle w:val="ac"/>
        <w:rPr>
          <w:lang w:val="ru-RU"/>
        </w:rPr>
      </w:pPr>
      <w:r>
        <w:rPr>
          <w:rStyle w:val="ab"/>
        </w:rPr>
        <w:annotationRef/>
      </w:r>
      <w:r>
        <w:rPr>
          <w:lang w:val="ru-RU"/>
        </w:rPr>
        <w:t>ЗнП</w:t>
      </w:r>
    </w:p>
  </w:comment>
  <w:comment w:id="24" w:author="Перепелюк Юлия Сергеевна" w:date="2022-05-16T13:29:00Z" w:initials="ПЮС">
    <w:p w14:paraId="237BA0E6" w14:textId="2C011CBA" w:rsidR="004E6DF1" w:rsidRPr="004E6DF1" w:rsidRDefault="004E6DF1">
      <w:pPr>
        <w:pStyle w:val="ac"/>
        <w:rPr>
          <w:lang w:val="ru-RU"/>
        </w:rPr>
      </w:pPr>
      <w:r>
        <w:rPr>
          <w:rStyle w:val="ab"/>
        </w:rPr>
        <w:annotationRef/>
      </w:r>
      <w:r>
        <w:rPr>
          <w:lang w:val="ru-RU"/>
        </w:rPr>
        <w:t xml:space="preserve">Титул ЗНП не соответствует концессии </w:t>
      </w:r>
    </w:p>
  </w:comment>
  <w:comment w:id="49" w:author="Перепелюк Юлия Сергеевна" w:date="2022-05-16T14:09:00Z" w:initials="ПЮС">
    <w:p w14:paraId="183BA221" w14:textId="4BBA2000" w:rsidR="00EA5194" w:rsidRPr="00EA5194" w:rsidRDefault="00EA5194">
      <w:pPr>
        <w:pStyle w:val="ac"/>
        <w:rPr>
          <w:lang w:val="ru-RU"/>
        </w:rPr>
      </w:pPr>
      <w:r>
        <w:rPr>
          <w:rStyle w:val="ab"/>
        </w:rPr>
        <w:annotationRef/>
      </w:r>
      <w:r>
        <w:rPr>
          <w:lang w:val="ru-RU"/>
        </w:rPr>
        <w:t xml:space="preserve">С нагрузкой ГВС не может быть сезонной котельной, круглогодичная </w:t>
      </w:r>
    </w:p>
  </w:comment>
  <w:comment w:id="258" w:author="Перепелюк Юлия Сергеевна" w:date="2022-05-16T14:14:00Z" w:initials="ПЮС">
    <w:p w14:paraId="7462F3DD" w14:textId="6ACAFB84" w:rsidR="00DB062B" w:rsidRPr="00EA5194" w:rsidRDefault="00DB062B">
      <w:pPr>
        <w:pStyle w:val="ac"/>
        <w:rPr>
          <w:lang w:val="ru-RU"/>
        </w:rPr>
      </w:pPr>
      <w:r>
        <w:rPr>
          <w:rStyle w:val="ab"/>
        </w:rPr>
        <w:annotationRef/>
      </w:r>
      <w:r>
        <w:rPr>
          <w:lang w:val="ru-RU"/>
        </w:rPr>
        <w:t>Недействующий</w:t>
      </w:r>
    </w:p>
  </w:comment>
  <w:comment w:id="417" w:author="Перепелюк Юлия Сергеевна" w:date="2022-05-16T14:18:00Z" w:initials="ПЮС">
    <w:p w14:paraId="02DD081E" w14:textId="748D2A8E" w:rsidR="00DB062B" w:rsidRDefault="00DB062B">
      <w:pPr>
        <w:pStyle w:val="ac"/>
      </w:pPr>
      <w:r>
        <w:rPr>
          <w:rStyle w:val="ab"/>
        </w:rPr>
        <w:annotationRef/>
      </w:r>
    </w:p>
  </w:comment>
  <w:comment w:id="433" w:author="Мясищев Владимир Петрович" w:date="2022-05-12T14:28:00Z" w:initials="МВП">
    <w:p w14:paraId="538602AC" w14:textId="3286003A" w:rsidR="00DB062B" w:rsidRPr="00C20159" w:rsidRDefault="00DB062B">
      <w:pPr>
        <w:pStyle w:val="ac"/>
        <w:rPr>
          <w:lang w:val="ru-RU"/>
        </w:rPr>
      </w:pPr>
      <w:r>
        <w:rPr>
          <w:rStyle w:val="ab"/>
        </w:rPr>
        <w:annotationRef/>
      </w:r>
      <w:r>
        <w:rPr>
          <w:lang w:val="ru-RU"/>
        </w:rPr>
        <w:t>Зачем в ТЗ требования к метрологической лаборатории поставщика?</w:t>
      </w:r>
    </w:p>
  </w:comment>
  <w:comment w:id="483" w:author="Перепелюк Юлия Сергеевна" w:date="2022-05-16T14:25:00Z" w:initials="ПЮС">
    <w:p w14:paraId="6EE4555A" w14:textId="3F5389E3" w:rsidR="00DB062B" w:rsidRPr="0018491C" w:rsidRDefault="00DB062B">
      <w:pPr>
        <w:pStyle w:val="ac"/>
        <w:rPr>
          <w:lang w:val="ru-RU"/>
        </w:rPr>
      </w:pPr>
      <w:r>
        <w:rPr>
          <w:rStyle w:val="ab"/>
        </w:rPr>
        <w:annotationRef/>
      </w:r>
      <w:r>
        <w:rPr>
          <w:lang w:val="ru-RU"/>
        </w:rPr>
        <w:t>Не действующий</w:t>
      </w:r>
    </w:p>
  </w:comment>
  <w:comment w:id="537" w:author="Кристев Вадим Андреевич" w:date="2022-05-16T12:04:00Z" w:initials="КВА">
    <w:p w14:paraId="7790334C" w14:textId="2C670934" w:rsidR="00DB062B" w:rsidRDefault="00DB062B">
      <w:pPr>
        <w:pStyle w:val="ac"/>
      </w:pPr>
      <w:r>
        <w:rPr>
          <w:rStyle w:val="ab"/>
        </w:rPr>
        <w:annotationRef/>
      </w:r>
      <w:r>
        <w:rPr>
          <w:rFonts w:ascii="Arial" w:hAnsi="Arial" w:cs="Arial"/>
          <w:color w:val="444444"/>
          <w:sz w:val="23"/>
          <w:szCs w:val="23"/>
          <w:shd w:val="clear" w:color="auto" w:fill="FFFFFF"/>
        </w:rPr>
        <w:t>Недействующий</w:t>
      </w:r>
    </w:p>
  </w:comment>
  <w:comment w:id="547" w:author="Кристев Вадим Андреевич" w:date="2022-05-16T12:48:00Z" w:initials="КВА">
    <w:p w14:paraId="2AE8A396" w14:textId="77777777" w:rsidR="00DB062B" w:rsidRPr="003B308F" w:rsidRDefault="00DB062B" w:rsidP="003B308F">
      <w:pPr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Style w:val="ab"/>
        </w:rPr>
        <w:annotationRef/>
      </w:r>
      <w:r w:rsidRPr="003B308F">
        <w:rPr>
          <w:rFonts w:ascii="Arial" w:hAnsi="Arial" w:cs="Arial"/>
          <w:color w:val="444444"/>
          <w:sz w:val="23"/>
          <w:szCs w:val="23"/>
          <w:shd w:val="clear" w:color="auto" w:fill="FFFFFF"/>
          <w:lang w:eastAsia="ru-RU"/>
        </w:rPr>
        <w:t> </w:t>
      </w:r>
    </w:p>
    <w:p w14:paraId="39D88CFB" w14:textId="77777777" w:rsidR="00DB062B" w:rsidRPr="003B308F" w:rsidRDefault="00DB062B" w:rsidP="003B308F">
      <w:pPr>
        <w:shd w:val="clear" w:color="auto" w:fill="FFFFFF"/>
        <w:jc w:val="left"/>
        <w:textAlignment w:val="top"/>
        <w:rPr>
          <w:rFonts w:ascii="Arial" w:hAnsi="Arial" w:cs="Arial"/>
          <w:color w:val="444444"/>
          <w:sz w:val="23"/>
          <w:szCs w:val="23"/>
          <w:lang w:eastAsia="ru-RU"/>
        </w:rPr>
      </w:pPr>
      <w:r w:rsidRPr="003B308F">
        <w:rPr>
          <w:rFonts w:ascii="Arial" w:hAnsi="Arial" w:cs="Arial"/>
          <w:color w:val="444444"/>
          <w:sz w:val="23"/>
          <w:szCs w:val="23"/>
          <w:lang w:eastAsia="ru-RU"/>
        </w:rPr>
        <w:t>Применение в качестве национального стандарта РФ прекращено</w:t>
      </w:r>
    </w:p>
    <w:p w14:paraId="5C166393" w14:textId="61F6DDEF" w:rsidR="00DB062B" w:rsidRPr="003B308F" w:rsidRDefault="00DB062B">
      <w:pPr>
        <w:pStyle w:val="ac"/>
        <w:rPr>
          <w:lang w:val="ru-RU"/>
        </w:rPr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A9C1649" w15:done="0"/>
  <w15:commentEx w15:paraId="237BA0E6" w15:done="0"/>
  <w15:commentEx w15:paraId="183BA221" w15:done="0"/>
  <w15:commentEx w15:paraId="7462F3DD" w15:done="0"/>
  <w15:commentEx w15:paraId="02DD081E" w15:done="0"/>
  <w15:commentEx w15:paraId="538602AC" w15:done="0"/>
  <w15:commentEx w15:paraId="6EE4555A" w15:done="0"/>
  <w15:commentEx w15:paraId="7790334C" w15:done="0"/>
  <w15:commentEx w15:paraId="5C16639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CB8EC" w16cex:dateUtc="2022-05-16T08:50:00Z"/>
  <w16cex:commentExtensible w16cex:durableId="2632330A" w16cex:dateUtc="2022-05-16T10:29:00Z"/>
  <w16cex:commentExtensible w16cex:durableId="2632330D" w16cex:dateUtc="2022-05-16T11:09:00Z"/>
  <w16cex:commentExtensible w16cex:durableId="2632331A" w16cex:dateUtc="2022-05-16T11:14:00Z"/>
  <w16cex:commentExtensible w16cex:durableId="26323321" w16cex:dateUtc="2022-05-16T11:18:00Z"/>
  <w16cex:commentExtensible w16cex:durableId="2627981C" w16cex:dateUtc="2022-05-12T11:28:00Z"/>
  <w16cex:commentExtensible w16cex:durableId="2632332A" w16cex:dateUtc="2022-05-16T11:25:00Z"/>
  <w16cex:commentExtensible w16cex:durableId="262CBC36" w16cex:dateUtc="2022-05-16T09:04:00Z"/>
  <w16cex:commentExtensible w16cex:durableId="262CC6AC" w16cex:dateUtc="2022-05-16T09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A9C1649" w16cid:durableId="262CB8EC"/>
  <w16cid:commentId w16cid:paraId="237BA0E6" w16cid:durableId="2632330A"/>
  <w16cid:commentId w16cid:paraId="183BA221" w16cid:durableId="2632330D"/>
  <w16cid:commentId w16cid:paraId="7462F3DD" w16cid:durableId="2632331A"/>
  <w16cid:commentId w16cid:paraId="02DD081E" w16cid:durableId="26323321"/>
  <w16cid:commentId w16cid:paraId="538602AC" w16cid:durableId="2627981C"/>
  <w16cid:commentId w16cid:paraId="6EE4555A" w16cid:durableId="2632332A"/>
  <w16cid:commentId w16cid:paraId="7790334C" w16cid:durableId="262CBC36"/>
  <w16cid:commentId w16cid:paraId="5C166393" w16cid:durableId="262CC6A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8312C" w14:textId="77777777" w:rsidR="001E72B8" w:rsidRDefault="001E72B8" w:rsidP="002F510C">
      <w:r>
        <w:separator/>
      </w:r>
    </w:p>
  </w:endnote>
  <w:endnote w:type="continuationSeparator" w:id="0">
    <w:p w14:paraId="017C1FC5" w14:textId="77777777" w:rsidR="001E72B8" w:rsidRDefault="001E72B8" w:rsidP="002F510C">
      <w:r>
        <w:continuationSeparator/>
      </w:r>
    </w:p>
  </w:endnote>
  <w:endnote w:type="continuationNotice" w:id="1">
    <w:p w14:paraId="2B386EEC" w14:textId="77777777" w:rsidR="001E72B8" w:rsidRDefault="001E72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PT Astra Serif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BB145" w14:textId="77777777" w:rsidR="004E6DF1" w:rsidRPr="00A54EFE" w:rsidRDefault="004E6DF1" w:rsidP="008F7A4A">
    <w:pPr>
      <w:pStyle w:val="a6"/>
      <w:rPr>
        <w:rFonts w:ascii="Times New Roman" w:hAnsi="Times New Roman"/>
        <w:lang w:val="ru-RU"/>
      </w:rPr>
    </w:pPr>
    <w:r w:rsidRPr="00A54EFE">
      <w:rPr>
        <w:rFonts w:ascii="Times New Roman" w:hAnsi="Times New Roman"/>
      </w:rPr>
      <w:t>«Реконструкция котельной 3 квартала»</w:t>
    </w:r>
  </w:p>
  <w:p w14:paraId="5B8C5B23" w14:textId="77777777" w:rsidR="004E6DF1" w:rsidRDefault="004E6DF1">
    <w:pPr>
      <w:pStyle w:val="a6"/>
    </w:pPr>
  </w:p>
  <w:p w14:paraId="32913AF6" w14:textId="420CE94C" w:rsidR="004E6DF1" w:rsidRDefault="004E6DF1">
    <w:pPr>
      <w:pStyle w:val="a6"/>
    </w:pPr>
    <w:r>
      <w:fldChar w:fldCharType="begin"/>
    </w:r>
    <w:r>
      <w:instrText>PAGE   \* MERGEFORMAT</w:instrText>
    </w:r>
    <w:r>
      <w:fldChar w:fldCharType="separate"/>
    </w:r>
    <w:r w:rsidR="004B46DC" w:rsidRPr="004B46DC">
      <w:rPr>
        <w:noProof/>
        <w:lang w:val="ru-RU"/>
      </w:rPr>
      <w:t>10</w:t>
    </w:r>
    <w:r>
      <w:fldChar w:fldCharType="end"/>
    </w:r>
  </w:p>
  <w:p w14:paraId="088FC2C4" w14:textId="77777777" w:rsidR="004E6DF1" w:rsidRDefault="004E6DF1" w:rsidP="00EC187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BA486" w14:textId="77777777" w:rsidR="001E72B8" w:rsidRDefault="001E72B8" w:rsidP="002F510C">
      <w:r>
        <w:separator/>
      </w:r>
    </w:p>
  </w:footnote>
  <w:footnote w:type="continuationSeparator" w:id="0">
    <w:p w14:paraId="79C06AFC" w14:textId="77777777" w:rsidR="001E72B8" w:rsidRDefault="001E72B8" w:rsidP="002F510C">
      <w:r>
        <w:continuationSeparator/>
      </w:r>
    </w:p>
  </w:footnote>
  <w:footnote w:type="continuationNotice" w:id="1">
    <w:p w14:paraId="3F2A07CB" w14:textId="77777777" w:rsidR="001E72B8" w:rsidRDefault="001E72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9006" w14:textId="77777777" w:rsidR="004E6DF1" w:rsidRDefault="004E6DF1" w:rsidP="00B60ECE">
    <w:pPr>
      <w:pStyle w:val="a4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05"/>
    <w:multiLevelType w:val="singleLevel"/>
    <w:tmpl w:val="0000000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3" w15:restartNumberingAfterBreak="0">
    <w:nsid w:val="00BA19BC"/>
    <w:multiLevelType w:val="multilevel"/>
    <w:tmpl w:val="D458C9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0"/>
      <w:numFmt w:val="decimal"/>
      <w:isLgl/>
      <w:lvlText w:val="%1.%2"/>
      <w:lvlJc w:val="left"/>
      <w:pPr>
        <w:ind w:left="960" w:hanging="600"/>
      </w:pPr>
      <w:rPr>
        <w:rFonts w:cs="Times New Roman" w:hint="default"/>
      </w:rPr>
    </w:lvl>
    <w:lvl w:ilvl="2">
      <w:start w:val="4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4" w15:restartNumberingAfterBreak="0">
    <w:nsid w:val="020F38E7"/>
    <w:multiLevelType w:val="hybridMultilevel"/>
    <w:tmpl w:val="8AD6BFC2"/>
    <w:lvl w:ilvl="0" w:tplc="0419000D">
      <w:start w:val="1"/>
      <w:numFmt w:val="bullet"/>
      <w:lvlText w:val=""/>
      <w:lvlJc w:val="left"/>
      <w:pPr>
        <w:tabs>
          <w:tab w:val="num" w:pos="1048"/>
        </w:tabs>
        <w:ind w:left="1048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768"/>
        </w:tabs>
        <w:ind w:left="1768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88"/>
        </w:tabs>
        <w:ind w:left="24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08"/>
        </w:tabs>
        <w:ind w:left="32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28"/>
        </w:tabs>
        <w:ind w:left="39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48"/>
        </w:tabs>
        <w:ind w:left="46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68"/>
        </w:tabs>
        <w:ind w:left="53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88"/>
        </w:tabs>
        <w:ind w:left="60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08"/>
        </w:tabs>
        <w:ind w:left="6808" w:hanging="360"/>
      </w:pPr>
      <w:rPr>
        <w:rFonts w:ascii="Wingdings" w:hAnsi="Wingdings" w:hint="default"/>
      </w:rPr>
    </w:lvl>
  </w:abstractNum>
  <w:abstractNum w:abstractNumId="5" w15:restartNumberingAfterBreak="0">
    <w:nsid w:val="06F0683A"/>
    <w:multiLevelType w:val="hybridMultilevel"/>
    <w:tmpl w:val="A1F26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651A69"/>
    <w:multiLevelType w:val="hybridMultilevel"/>
    <w:tmpl w:val="7E1A3294"/>
    <w:lvl w:ilvl="0" w:tplc="DBE6B22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D010D7"/>
    <w:multiLevelType w:val="hybridMultilevel"/>
    <w:tmpl w:val="9286BEF4"/>
    <w:lvl w:ilvl="0" w:tplc="D0389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D021C7"/>
    <w:multiLevelType w:val="hybridMultilevel"/>
    <w:tmpl w:val="2E0E5842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45D5CFE"/>
    <w:multiLevelType w:val="hybridMultilevel"/>
    <w:tmpl w:val="A41C6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F11550"/>
    <w:multiLevelType w:val="hybridMultilevel"/>
    <w:tmpl w:val="AF6EB5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DD4F90"/>
    <w:multiLevelType w:val="multilevel"/>
    <w:tmpl w:val="AA3AF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CFE4A46"/>
    <w:multiLevelType w:val="hybridMultilevel"/>
    <w:tmpl w:val="C4301D30"/>
    <w:lvl w:ilvl="0" w:tplc="8D80ED5E">
      <w:start w:val="1"/>
      <w:numFmt w:val="decimal"/>
      <w:lvlText w:val="%1."/>
      <w:lvlJc w:val="left"/>
      <w:pPr>
        <w:ind w:left="52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4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6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8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0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2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4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6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83" w:hanging="180"/>
      </w:pPr>
      <w:rPr>
        <w:rFonts w:cs="Times New Roman"/>
      </w:rPr>
    </w:lvl>
  </w:abstractNum>
  <w:abstractNum w:abstractNumId="13" w15:restartNumberingAfterBreak="0">
    <w:nsid w:val="3A1C1517"/>
    <w:multiLevelType w:val="hybridMultilevel"/>
    <w:tmpl w:val="65DC0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D26050"/>
    <w:multiLevelType w:val="hybridMultilevel"/>
    <w:tmpl w:val="0A48DF5E"/>
    <w:lvl w:ilvl="0" w:tplc="FFFFFFFF">
      <w:start w:val="3"/>
      <w:numFmt w:val="bullet"/>
      <w:pStyle w:val="a"/>
      <w:lvlText w:val="-"/>
      <w:lvlJc w:val="left"/>
      <w:pPr>
        <w:tabs>
          <w:tab w:val="num" w:pos="1125"/>
        </w:tabs>
        <w:ind w:left="1125" w:hanging="405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FB036C"/>
    <w:multiLevelType w:val="hybridMultilevel"/>
    <w:tmpl w:val="DB20FAE8"/>
    <w:lvl w:ilvl="0" w:tplc="04190001">
      <w:start w:val="1"/>
      <w:numFmt w:val="bullet"/>
      <w:lvlText w:val=""/>
      <w:lvlJc w:val="left"/>
      <w:pPr>
        <w:tabs>
          <w:tab w:val="num" w:pos="1048"/>
        </w:tabs>
        <w:ind w:left="10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68"/>
        </w:tabs>
        <w:ind w:left="17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88"/>
        </w:tabs>
        <w:ind w:left="24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08"/>
        </w:tabs>
        <w:ind w:left="32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28"/>
        </w:tabs>
        <w:ind w:left="39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48"/>
        </w:tabs>
        <w:ind w:left="46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68"/>
        </w:tabs>
        <w:ind w:left="53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88"/>
        </w:tabs>
        <w:ind w:left="60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08"/>
        </w:tabs>
        <w:ind w:left="6808" w:hanging="360"/>
      </w:pPr>
      <w:rPr>
        <w:rFonts w:ascii="Wingdings" w:hAnsi="Wingdings" w:hint="default"/>
      </w:rPr>
    </w:lvl>
  </w:abstractNum>
  <w:abstractNum w:abstractNumId="16" w15:restartNumberingAfterBreak="0">
    <w:nsid w:val="46BC4CDB"/>
    <w:multiLevelType w:val="hybridMultilevel"/>
    <w:tmpl w:val="36A60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5E2067"/>
    <w:multiLevelType w:val="hybridMultilevel"/>
    <w:tmpl w:val="B2C47688"/>
    <w:lvl w:ilvl="0" w:tplc="B23E726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B2050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2419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3ACC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40FB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504B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9A44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94AB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9A21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773F79"/>
    <w:multiLevelType w:val="hybridMultilevel"/>
    <w:tmpl w:val="FD601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870A10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20" w15:restartNumberingAfterBreak="0">
    <w:nsid w:val="603A6286"/>
    <w:multiLevelType w:val="hybridMultilevel"/>
    <w:tmpl w:val="FCB2F4F0"/>
    <w:lvl w:ilvl="0" w:tplc="D0389B2C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1" w15:restartNumberingAfterBreak="0">
    <w:nsid w:val="6B305243"/>
    <w:multiLevelType w:val="hybridMultilevel"/>
    <w:tmpl w:val="22A8E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E87BBC"/>
    <w:multiLevelType w:val="hybridMultilevel"/>
    <w:tmpl w:val="56A21F6C"/>
    <w:lvl w:ilvl="0" w:tplc="6D6AED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BA1212"/>
    <w:multiLevelType w:val="hybridMultilevel"/>
    <w:tmpl w:val="54CC9D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631215"/>
    <w:multiLevelType w:val="hybridMultilevel"/>
    <w:tmpl w:val="F1644EF4"/>
    <w:lvl w:ilvl="0" w:tplc="7F9027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2D04C2"/>
    <w:multiLevelType w:val="hybridMultilevel"/>
    <w:tmpl w:val="AF6EB5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CE29BE"/>
    <w:multiLevelType w:val="hybridMultilevel"/>
    <w:tmpl w:val="0B40F9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7021505">
    <w:abstractNumId w:val="17"/>
  </w:num>
  <w:num w:numId="2" w16cid:durableId="156268966">
    <w:abstractNumId w:val="3"/>
  </w:num>
  <w:num w:numId="3" w16cid:durableId="1862162217">
    <w:abstractNumId w:val="23"/>
  </w:num>
  <w:num w:numId="4" w16cid:durableId="1374501561">
    <w:abstractNumId w:val="21"/>
  </w:num>
  <w:num w:numId="5" w16cid:durableId="524826531">
    <w:abstractNumId w:val="5"/>
  </w:num>
  <w:num w:numId="6" w16cid:durableId="1662998029">
    <w:abstractNumId w:val="18"/>
  </w:num>
  <w:num w:numId="7" w16cid:durableId="27990501">
    <w:abstractNumId w:val="26"/>
  </w:num>
  <w:num w:numId="8" w16cid:durableId="172771660">
    <w:abstractNumId w:val="1"/>
  </w:num>
  <w:num w:numId="9" w16cid:durableId="1535385389">
    <w:abstractNumId w:val="14"/>
  </w:num>
  <w:num w:numId="10" w16cid:durableId="1471097597">
    <w:abstractNumId w:val="12"/>
  </w:num>
  <w:num w:numId="11" w16cid:durableId="1015426203">
    <w:abstractNumId w:val="2"/>
  </w:num>
  <w:num w:numId="12" w16cid:durableId="1934048251">
    <w:abstractNumId w:val="8"/>
  </w:num>
  <w:num w:numId="13" w16cid:durableId="990334277">
    <w:abstractNumId w:val="10"/>
  </w:num>
  <w:num w:numId="14" w16cid:durableId="195506452">
    <w:abstractNumId w:val="15"/>
  </w:num>
  <w:num w:numId="15" w16cid:durableId="1533032659">
    <w:abstractNumId w:val="4"/>
  </w:num>
  <w:num w:numId="16" w16cid:durableId="395133982">
    <w:abstractNumId w:val="11"/>
  </w:num>
  <w:num w:numId="17" w16cid:durableId="1594779488">
    <w:abstractNumId w:val="9"/>
  </w:num>
  <w:num w:numId="18" w16cid:durableId="955718256">
    <w:abstractNumId w:val="25"/>
  </w:num>
  <w:num w:numId="19" w16cid:durableId="1560164062">
    <w:abstractNumId w:val="19"/>
  </w:num>
  <w:num w:numId="20" w16cid:durableId="757334303">
    <w:abstractNumId w:val="16"/>
  </w:num>
  <w:num w:numId="21" w16cid:durableId="478960711">
    <w:abstractNumId w:val="22"/>
  </w:num>
  <w:num w:numId="22" w16cid:durableId="633874617">
    <w:abstractNumId w:val="20"/>
  </w:num>
  <w:num w:numId="23" w16cid:durableId="429012806">
    <w:abstractNumId w:val="24"/>
  </w:num>
  <w:num w:numId="24" w16cid:durableId="1775056044">
    <w:abstractNumId w:val="6"/>
  </w:num>
  <w:num w:numId="25" w16cid:durableId="719592624">
    <w:abstractNumId w:val="7"/>
  </w:num>
  <w:num w:numId="26" w16cid:durableId="529295936">
    <w:abstractNumId w:val="13"/>
  </w:num>
  <w:numIdMacAtCleanup w:val="1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александр шлапак">
    <w15:presenceInfo w15:providerId="Windows Live" w15:userId="5b7852607571de4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09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0A52"/>
    <w:rsid w:val="00001444"/>
    <w:rsid w:val="000028F0"/>
    <w:rsid w:val="0000293E"/>
    <w:rsid w:val="00002FDD"/>
    <w:rsid w:val="0000312C"/>
    <w:rsid w:val="000036CA"/>
    <w:rsid w:val="00003700"/>
    <w:rsid w:val="00004E7F"/>
    <w:rsid w:val="0000763A"/>
    <w:rsid w:val="00010AA7"/>
    <w:rsid w:val="00010F3C"/>
    <w:rsid w:val="00011051"/>
    <w:rsid w:val="00011072"/>
    <w:rsid w:val="00011CDE"/>
    <w:rsid w:val="000121FC"/>
    <w:rsid w:val="000124BB"/>
    <w:rsid w:val="00012F49"/>
    <w:rsid w:val="00015004"/>
    <w:rsid w:val="00016827"/>
    <w:rsid w:val="000178B1"/>
    <w:rsid w:val="00020892"/>
    <w:rsid w:val="00021CF4"/>
    <w:rsid w:val="000224F5"/>
    <w:rsid w:val="00022925"/>
    <w:rsid w:val="00022F11"/>
    <w:rsid w:val="00026824"/>
    <w:rsid w:val="00026967"/>
    <w:rsid w:val="000276A1"/>
    <w:rsid w:val="0002782B"/>
    <w:rsid w:val="00027FA6"/>
    <w:rsid w:val="00030DC7"/>
    <w:rsid w:val="000315E0"/>
    <w:rsid w:val="000321B1"/>
    <w:rsid w:val="000324C2"/>
    <w:rsid w:val="00033A4C"/>
    <w:rsid w:val="00033B40"/>
    <w:rsid w:val="00034377"/>
    <w:rsid w:val="000353ED"/>
    <w:rsid w:val="0003549D"/>
    <w:rsid w:val="0003625B"/>
    <w:rsid w:val="000364D5"/>
    <w:rsid w:val="00037E16"/>
    <w:rsid w:val="00040466"/>
    <w:rsid w:val="00040509"/>
    <w:rsid w:val="00041AF6"/>
    <w:rsid w:val="000421D9"/>
    <w:rsid w:val="00042DBE"/>
    <w:rsid w:val="0004366E"/>
    <w:rsid w:val="00043766"/>
    <w:rsid w:val="00043DCD"/>
    <w:rsid w:val="000447E7"/>
    <w:rsid w:val="000449CE"/>
    <w:rsid w:val="00045B4A"/>
    <w:rsid w:val="00045EDF"/>
    <w:rsid w:val="00046654"/>
    <w:rsid w:val="00047DC7"/>
    <w:rsid w:val="000513BF"/>
    <w:rsid w:val="00051FC3"/>
    <w:rsid w:val="00054168"/>
    <w:rsid w:val="00054C10"/>
    <w:rsid w:val="000555AC"/>
    <w:rsid w:val="00057424"/>
    <w:rsid w:val="00057536"/>
    <w:rsid w:val="00057954"/>
    <w:rsid w:val="00057967"/>
    <w:rsid w:val="00062244"/>
    <w:rsid w:val="00063591"/>
    <w:rsid w:val="00064D4F"/>
    <w:rsid w:val="000657B9"/>
    <w:rsid w:val="00066501"/>
    <w:rsid w:val="00066A51"/>
    <w:rsid w:val="00066DE4"/>
    <w:rsid w:val="00066E63"/>
    <w:rsid w:val="0006766C"/>
    <w:rsid w:val="00067A81"/>
    <w:rsid w:val="00070722"/>
    <w:rsid w:val="00070AB1"/>
    <w:rsid w:val="00070F09"/>
    <w:rsid w:val="00071B0D"/>
    <w:rsid w:val="00072554"/>
    <w:rsid w:val="0007269B"/>
    <w:rsid w:val="000728F4"/>
    <w:rsid w:val="00075753"/>
    <w:rsid w:val="000803C4"/>
    <w:rsid w:val="000811D3"/>
    <w:rsid w:val="00081400"/>
    <w:rsid w:val="00081D3C"/>
    <w:rsid w:val="00082382"/>
    <w:rsid w:val="00082944"/>
    <w:rsid w:val="00082B7E"/>
    <w:rsid w:val="00082E34"/>
    <w:rsid w:val="00083CD5"/>
    <w:rsid w:val="0008478F"/>
    <w:rsid w:val="00084CB9"/>
    <w:rsid w:val="00085117"/>
    <w:rsid w:val="0008517A"/>
    <w:rsid w:val="00086D53"/>
    <w:rsid w:val="000900D5"/>
    <w:rsid w:val="0009126D"/>
    <w:rsid w:val="00092333"/>
    <w:rsid w:val="000924AB"/>
    <w:rsid w:val="00092B79"/>
    <w:rsid w:val="00093671"/>
    <w:rsid w:val="00094A5F"/>
    <w:rsid w:val="000952BC"/>
    <w:rsid w:val="000959D8"/>
    <w:rsid w:val="00095A8F"/>
    <w:rsid w:val="00095ADD"/>
    <w:rsid w:val="00095E33"/>
    <w:rsid w:val="000A03C1"/>
    <w:rsid w:val="000A087D"/>
    <w:rsid w:val="000A1412"/>
    <w:rsid w:val="000A1795"/>
    <w:rsid w:val="000A1F3E"/>
    <w:rsid w:val="000A304C"/>
    <w:rsid w:val="000A3493"/>
    <w:rsid w:val="000A57BB"/>
    <w:rsid w:val="000A698C"/>
    <w:rsid w:val="000A699F"/>
    <w:rsid w:val="000A6A20"/>
    <w:rsid w:val="000A6F46"/>
    <w:rsid w:val="000A74BF"/>
    <w:rsid w:val="000A776B"/>
    <w:rsid w:val="000A7BE1"/>
    <w:rsid w:val="000B0E8A"/>
    <w:rsid w:val="000B1055"/>
    <w:rsid w:val="000B14C7"/>
    <w:rsid w:val="000B23E7"/>
    <w:rsid w:val="000B2704"/>
    <w:rsid w:val="000B5160"/>
    <w:rsid w:val="000B5E89"/>
    <w:rsid w:val="000B5EEB"/>
    <w:rsid w:val="000B6017"/>
    <w:rsid w:val="000B619D"/>
    <w:rsid w:val="000B6791"/>
    <w:rsid w:val="000B6AB8"/>
    <w:rsid w:val="000B6B6D"/>
    <w:rsid w:val="000B79A6"/>
    <w:rsid w:val="000C0BFE"/>
    <w:rsid w:val="000C18C1"/>
    <w:rsid w:val="000C23EE"/>
    <w:rsid w:val="000C2C21"/>
    <w:rsid w:val="000C3854"/>
    <w:rsid w:val="000C4380"/>
    <w:rsid w:val="000C4CE9"/>
    <w:rsid w:val="000C7F07"/>
    <w:rsid w:val="000D160C"/>
    <w:rsid w:val="000D1ED9"/>
    <w:rsid w:val="000D1F4A"/>
    <w:rsid w:val="000D305E"/>
    <w:rsid w:val="000D3762"/>
    <w:rsid w:val="000D4EEF"/>
    <w:rsid w:val="000D6592"/>
    <w:rsid w:val="000D6642"/>
    <w:rsid w:val="000D6A6C"/>
    <w:rsid w:val="000D7DB5"/>
    <w:rsid w:val="000E00EE"/>
    <w:rsid w:val="000E18E3"/>
    <w:rsid w:val="000E217A"/>
    <w:rsid w:val="000E22DD"/>
    <w:rsid w:val="000E2438"/>
    <w:rsid w:val="000E3A26"/>
    <w:rsid w:val="000E4E56"/>
    <w:rsid w:val="000E5157"/>
    <w:rsid w:val="000E5518"/>
    <w:rsid w:val="000E68F2"/>
    <w:rsid w:val="000F00DF"/>
    <w:rsid w:val="000F0504"/>
    <w:rsid w:val="000F0805"/>
    <w:rsid w:val="000F1727"/>
    <w:rsid w:val="000F4309"/>
    <w:rsid w:val="000F632E"/>
    <w:rsid w:val="0010103E"/>
    <w:rsid w:val="00101982"/>
    <w:rsid w:val="00102531"/>
    <w:rsid w:val="001046AF"/>
    <w:rsid w:val="00104710"/>
    <w:rsid w:val="001052A7"/>
    <w:rsid w:val="00106768"/>
    <w:rsid w:val="00106790"/>
    <w:rsid w:val="00106F47"/>
    <w:rsid w:val="0010758D"/>
    <w:rsid w:val="00110128"/>
    <w:rsid w:val="00110E8B"/>
    <w:rsid w:val="001110FC"/>
    <w:rsid w:val="00111172"/>
    <w:rsid w:val="00111750"/>
    <w:rsid w:val="00111931"/>
    <w:rsid w:val="00111E3B"/>
    <w:rsid w:val="00113A60"/>
    <w:rsid w:val="001144F7"/>
    <w:rsid w:val="00114CEA"/>
    <w:rsid w:val="001152BF"/>
    <w:rsid w:val="001154A2"/>
    <w:rsid w:val="0011796A"/>
    <w:rsid w:val="0012026A"/>
    <w:rsid w:val="00120F7E"/>
    <w:rsid w:val="0012176A"/>
    <w:rsid w:val="001222F9"/>
    <w:rsid w:val="00123F30"/>
    <w:rsid w:val="0012406D"/>
    <w:rsid w:val="001247CA"/>
    <w:rsid w:val="0012604C"/>
    <w:rsid w:val="00126672"/>
    <w:rsid w:val="001267E1"/>
    <w:rsid w:val="00126FFE"/>
    <w:rsid w:val="00127208"/>
    <w:rsid w:val="001273DA"/>
    <w:rsid w:val="0013031C"/>
    <w:rsid w:val="00130C58"/>
    <w:rsid w:val="00130EA9"/>
    <w:rsid w:val="00131964"/>
    <w:rsid w:val="00132A0E"/>
    <w:rsid w:val="00133844"/>
    <w:rsid w:val="00133B1E"/>
    <w:rsid w:val="00133D67"/>
    <w:rsid w:val="001341DF"/>
    <w:rsid w:val="00134C23"/>
    <w:rsid w:val="00136610"/>
    <w:rsid w:val="001377BE"/>
    <w:rsid w:val="00140296"/>
    <w:rsid w:val="00140BC9"/>
    <w:rsid w:val="001425FD"/>
    <w:rsid w:val="001432F6"/>
    <w:rsid w:val="0014392B"/>
    <w:rsid w:val="0014471C"/>
    <w:rsid w:val="00144D1B"/>
    <w:rsid w:val="0014565F"/>
    <w:rsid w:val="00145AE4"/>
    <w:rsid w:val="00146F23"/>
    <w:rsid w:val="00147087"/>
    <w:rsid w:val="001526D0"/>
    <w:rsid w:val="00153886"/>
    <w:rsid w:val="001551CC"/>
    <w:rsid w:val="00155286"/>
    <w:rsid w:val="001555C7"/>
    <w:rsid w:val="00155966"/>
    <w:rsid w:val="00156BCB"/>
    <w:rsid w:val="0015799A"/>
    <w:rsid w:val="001579B1"/>
    <w:rsid w:val="00160007"/>
    <w:rsid w:val="00161118"/>
    <w:rsid w:val="00161873"/>
    <w:rsid w:val="00161B10"/>
    <w:rsid w:val="00161E3F"/>
    <w:rsid w:val="00163B24"/>
    <w:rsid w:val="00163B9C"/>
    <w:rsid w:val="00163DA3"/>
    <w:rsid w:val="0016653F"/>
    <w:rsid w:val="00166FAB"/>
    <w:rsid w:val="00167EE2"/>
    <w:rsid w:val="001702E9"/>
    <w:rsid w:val="00170BDB"/>
    <w:rsid w:val="001714E0"/>
    <w:rsid w:val="00171CE0"/>
    <w:rsid w:val="00174C08"/>
    <w:rsid w:val="00174EA1"/>
    <w:rsid w:val="00175640"/>
    <w:rsid w:val="00175F7E"/>
    <w:rsid w:val="00176D7D"/>
    <w:rsid w:val="00180336"/>
    <w:rsid w:val="001822BF"/>
    <w:rsid w:val="0018337A"/>
    <w:rsid w:val="0018491C"/>
    <w:rsid w:val="00186113"/>
    <w:rsid w:val="0018644F"/>
    <w:rsid w:val="00190DE4"/>
    <w:rsid w:val="001910E2"/>
    <w:rsid w:val="00191452"/>
    <w:rsid w:val="00191C12"/>
    <w:rsid w:val="00191D51"/>
    <w:rsid w:val="00193783"/>
    <w:rsid w:val="00194D39"/>
    <w:rsid w:val="00196C05"/>
    <w:rsid w:val="00197E25"/>
    <w:rsid w:val="00197EEF"/>
    <w:rsid w:val="001A0181"/>
    <w:rsid w:val="001A037C"/>
    <w:rsid w:val="001A13CD"/>
    <w:rsid w:val="001A1E0E"/>
    <w:rsid w:val="001A1E89"/>
    <w:rsid w:val="001A21B0"/>
    <w:rsid w:val="001A264B"/>
    <w:rsid w:val="001A2904"/>
    <w:rsid w:val="001A3671"/>
    <w:rsid w:val="001A3BF6"/>
    <w:rsid w:val="001A4ABE"/>
    <w:rsid w:val="001A50AB"/>
    <w:rsid w:val="001A5245"/>
    <w:rsid w:val="001B02C5"/>
    <w:rsid w:val="001B06D0"/>
    <w:rsid w:val="001B0B76"/>
    <w:rsid w:val="001B0B77"/>
    <w:rsid w:val="001B0C24"/>
    <w:rsid w:val="001B28FA"/>
    <w:rsid w:val="001B3FD4"/>
    <w:rsid w:val="001B4FD2"/>
    <w:rsid w:val="001B6EFF"/>
    <w:rsid w:val="001B71A6"/>
    <w:rsid w:val="001B78EB"/>
    <w:rsid w:val="001B7F2E"/>
    <w:rsid w:val="001B7F8A"/>
    <w:rsid w:val="001C0C48"/>
    <w:rsid w:val="001C2D0E"/>
    <w:rsid w:val="001C4392"/>
    <w:rsid w:val="001C67CE"/>
    <w:rsid w:val="001C69DC"/>
    <w:rsid w:val="001C6F18"/>
    <w:rsid w:val="001D2095"/>
    <w:rsid w:val="001D2E48"/>
    <w:rsid w:val="001D3795"/>
    <w:rsid w:val="001D3BC8"/>
    <w:rsid w:val="001D4A78"/>
    <w:rsid w:val="001D4F3E"/>
    <w:rsid w:val="001D5DBC"/>
    <w:rsid w:val="001D68A6"/>
    <w:rsid w:val="001E1BC8"/>
    <w:rsid w:val="001E1BFA"/>
    <w:rsid w:val="001E1E68"/>
    <w:rsid w:val="001E2263"/>
    <w:rsid w:val="001E294B"/>
    <w:rsid w:val="001E2B0E"/>
    <w:rsid w:val="001E3128"/>
    <w:rsid w:val="001E4B0A"/>
    <w:rsid w:val="001E4E66"/>
    <w:rsid w:val="001E55CD"/>
    <w:rsid w:val="001E72B8"/>
    <w:rsid w:val="001F0749"/>
    <w:rsid w:val="001F0F9C"/>
    <w:rsid w:val="001F15AB"/>
    <w:rsid w:val="001F496D"/>
    <w:rsid w:val="001F524A"/>
    <w:rsid w:val="001F5421"/>
    <w:rsid w:val="001F60B2"/>
    <w:rsid w:val="001F7FFC"/>
    <w:rsid w:val="00201B26"/>
    <w:rsid w:val="0020210F"/>
    <w:rsid w:val="0020246E"/>
    <w:rsid w:val="0020436F"/>
    <w:rsid w:val="00204B94"/>
    <w:rsid w:val="00205C7F"/>
    <w:rsid w:val="00205DF4"/>
    <w:rsid w:val="00206DF5"/>
    <w:rsid w:val="00210515"/>
    <w:rsid w:val="00212982"/>
    <w:rsid w:val="00212E25"/>
    <w:rsid w:val="00212EFF"/>
    <w:rsid w:val="00215B1B"/>
    <w:rsid w:val="002175D1"/>
    <w:rsid w:val="00217D7C"/>
    <w:rsid w:val="002209AE"/>
    <w:rsid w:val="00220A3C"/>
    <w:rsid w:val="0022177F"/>
    <w:rsid w:val="00225F22"/>
    <w:rsid w:val="00226685"/>
    <w:rsid w:val="00227A79"/>
    <w:rsid w:val="00231F42"/>
    <w:rsid w:val="00232524"/>
    <w:rsid w:val="00232836"/>
    <w:rsid w:val="00233ACB"/>
    <w:rsid w:val="002347DB"/>
    <w:rsid w:val="00235B2D"/>
    <w:rsid w:val="00236EA0"/>
    <w:rsid w:val="002370FD"/>
    <w:rsid w:val="00237152"/>
    <w:rsid w:val="002375E3"/>
    <w:rsid w:val="00237A27"/>
    <w:rsid w:val="00240B17"/>
    <w:rsid w:val="0024121B"/>
    <w:rsid w:val="00242451"/>
    <w:rsid w:val="002427FF"/>
    <w:rsid w:val="002430B7"/>
    <w:rsid w:val="00243808"/>
    <w:rsid w:val="00244D86"/>
    <w:rsid w:val="0024541D"/>
    <w:rsid w:val="00245A28"/>
    <w:rsid w:val="00245A7F"/>
    <w:rsid w:val="00246547"/>
    <w:rsid w:val="00246C52"/>
    <w:rsid w:val="00247240"/>
    <w:rsid w:val="00247E30"/>
    <w:rsid w:val="00250180"/>
    <w:rsid w:val="002520B3"/>
    <w:rsid w:val="00252201"/>
    <w:rsid w:val="002524D4"/>
    <w:rsid w:val="00252821"/>
    <w:rsid w:val="00252FD7"/>
    <w:rsid w:val="00253A6D"/>
    <w:rsid w:val="002555DE"/>
    <w:rsid w:val="002572E6"/>
    <w:rsid w:val="00257493"/>
    <w:rsid w:val="002576BE"/>
    <w:rsid w:val="002618FF"/>
    <w:rsid w:val="00262522"/>
    <w:rsid w:val="002629EF"/>
    <w:rsid w:val="00262DBA"/>
    <w:rsid w:val="0026357F"/>
    <w:rsid w:val="00263C72"/>
    <w:rsid w:val="00263D69"/>
    <w:rsid w:val="0026569C"/>
    <w:rsid w:val="002674E2"/>
    <w:rsid w:val="00270609"/>
    <w:rsid w:val="00270C8E"/>
    <w:rsid w:val="00270D6C"/>
    <w:rsid w:val="00272E7E"/>
    <w:rsid w:val="002746C0"/>
    <w:rsid w:val="00275B8B"/>
    <w:rsid w:val="00276AE2"/>
    <w:rsid w:val="00276BD6"/>
    <w:rsid w:val="00277695"/>
    <w:rsid w:val="00277996"/>
    <w:rsid w:val="00277BC2"/>
    <w:rsid w:val="00277E76"/>
    <w:rsid w:val="00277FEF"/>
    <w:rsid w:val="002819EF"/>
    <w:rsid w:val="00283258"/>
    <w:rsid w:val="00284865"/>
    <w:rsid w:val="00284F45"/>
    <w:rsid w:val="00284F70"/>
    <w:rsid w:val="002863A0"/>
    <w:rsid w:val="00286406"/>
    <w:rsid w:val="00287D6B"/>
    <w:rsid w:val="00290713"/>
    <w:rsid w:val="00290B4E"/>
    <w:rsid w:val="00292C21"/>
    <w:rsid w:val="00292E32"/>
    <w:rsid w:val="00293588"/>
    <w:rsid w:val="0029441F"/>
    <w:rsid w:val="00294829"/>
    <w:rsid w:val="00294D35"/>
    <w:rsid w:val="00295498"/>
    <w:rsid w:val="002954F5"/>
    <w:rsid w:val="00295B05"/>
    <w:rsid w:val="00295E08"/>
    <w:rsid w:val="00296F7B"/>
    <w:rsid w:val="00297E70"/>
    <w:rsid w:val="002A153A"/>
    <w:rsid w:val="002A3447"/>
    <w:rsid w:val="002A4EEA"/>
    <w:rsid w:val="002A5B44"/>
    <w:rsid w:val="002A6E6B"/>
    <w:rsid w:val="002A7E97"/>
    <w:rsid w:val="002B0EB3"/>
    <w:rsid w:val="002B2572"/>
    <w:rsid w:val="002B32D3"/>
    <w:rsid w:val="002B33CF"/>
    <w:rsid w:val="002B5286"/>
    <w:rsid w:val="002B534C"/>
    <w:rsid w:val="002B6BA6"/>
    <w:rsid w:val="002C058C"/>
    <w:rsid w:val="002C0C58"/>
    <w:rsid w:val="002C0D50"/>
    <w:rsid w:val="002C2971"/>
    <w:rsid w:val="002C2F95"/>
    <w:rsid w:val="002C45B2"/>
    <w:rsid w:val="002C5BAA"/>
    <w:rsid w:val="002C7007"/>
    <w:rsid w:val="002D0619"/>
    <w:rsid w:val="002D15B0"/>
    <w:rsid w:val="002D267A"/>
    <w:rsid w:val="002D27E4"/>
    <w:rsid w:val="002D3551"/>
    <w:rsid w:val="002D4423"/>
    <w:rsid w:val="002D4AAA"/>
    <w:rsid w:val="002D5CD0"/>
    <w:rsid w:val="002D619F"/>
    <w:rsid w:val="002D64BA"/>
    <w:rsid w:val="002D6BC5"/>
    <w:rsid w:val="002D7169"/>
    <w:rsid w:val="002D77FA"/>
    <w:rsid w:val="002E1056"/>
    <w:rsid w:val="002E1AB7"/>
    <w:rsid w:val="002E1EA0"/>
    <w:rsid w:val="002E2721"/>
    <w:rsid w:val="002E2CBE"/>
    <w:rsid w:val="002E3223"/>
    <w:rsid w:val="002E3C7B"/>
    <w:rsid w:val="002E467B"/>
    <w:rsid w:val="002E5EDC"/>
    <w:rsid w:val="002E60BC"/>
    <w:rsid w:val="002E7657"/>
    <w:rsid w:val="002E7DD6"/>
    <w:rsid w:val="002F01B7"/>
    <w:rsid w:val="002F0350"/>
    <w:rsid w:val="002F1858"/>
    <w:rsid w:val="002F39E2"/>
    <w:rsid w:val="002F402E"/>
    <w:rsid w:val="002F4306"/>
    <w:rsid w:val="002F48FD"/>
    <w:rsid w:val="002F49A9"/>
    <w:rsid w:val="002F510C"/>
    <w:rsid w:val="002F53B5"/>
    <w:rsid w:val="002F55AB"/>
    <w:rsid w:val="002F582B"/>
    <w:rsid w:val="002F599E"/>
    <w:rsid w:val="002F5A81"/>
    <w:rsid w:val="002F5E7D"/>
    <w:rsid w:val="002F6A6B"/>
    <w:rsid w:val="00300EAD"/>
    <w:rsid w:val="003014BD"/>
    <w:rsid w:val="003015F1"/>
    <w:rsid w:val="00302885"/>
    <w:rsid w:val="00302C37"/>
    <w:rsid w:val="003036F7"/>
    <w:rsid w:val="00303EE1"/>
    <w:rsid w:val="003056B3"/>
    <w:rsid w:val="00305CAF"/>
    <w:rsid w:val="003067B8"/>
    <w:rsid w:val="00307847"/>
    <w:rsid w:val="00310019"/>
    <w:rsid w:val="00310328"/>
    <w:rsid w:val="0031377A"/>
    <w:rsid w:val="00313E76"/>
    <w:rsid w:val="00313F03"/>
    <w:rsid w:val="00314079"/>
    <w:rsid w:val="00316E70"/>
    <w:rsid w:val="00317353"/>
    <w:rsid w:val="003175BA"/>
    <w:rsid w:val="00317673"/>
    <w:rsid w:val="00320D16"/>
    <w:rsid w:val="0032255D"/>
    <w:rsid w:val="00322831"/>
    <w:rsid w:val="00323290"/>
    <w:rsid w:val="00323C75"/>
    <w:rsid w:val="00324F4F"/>
    <w:rsid w:val="003254D3"/>
    <w:rsid w:val="0032608A"/>
    <w:rsid w:val="00331AF7"/>
    <w:rsid w:val="003324B5"/>
    <w:rsid w:val="003328FD"/>
    <w:rsid w:val="00332AA9"/>
    <w:rsid w:val="00335009"/>
    <w:rsid w:val="003363B6"/>
    <w:rsid w:val="0033657D"/>
    <w:rsid w:val="00341BFF"/>
    <w:rsid w:val="0034382B"/>
    <w:rsid w:val="00343969"/>
    <w:rsid w:val="00344CB8"/>
    <w:rsid w:val="0034611C"/>
    <w:rsid w:val="00346152"/>
    <w:rsid w:val="00346510"/>
    <w:rsid w:val="00347DDD"/>
    <w:rsid w:val="00353E9B"/>
    <w:rsid w:val="00354CFC"/>
    <w:rsid w:val="003561CE"/>
    <w:rsid w:val="003567AE"/>
    <w:rsid w:val="003571A6"/>
    <w:rsid w:val="00360394"/>
    <w:rsid w:val="00362752"/>
    <w:rsid w:val="00362B9F"/>
    <w:rsid w:val="00363324"/>
    <w:rsid w:val="00364C0C"/>
    <w:rsid w:val="00364DE4"/>
    <w:rsid w:val="00366270"/>
    <w:rsid w:val="00367EEE"/>
    <w:rsid w:val="0037111C"/>
    <w:rsid w:val="00371320"/>
    <w:rsid w:val="00372E15"/>
    <w:rsid w:val="003751BB"/>
    <w:rsid w:val="00376689"/>
    <w:rsid w:val="003768B1"/>
    <w:rsid w:val="0038079B"/>
    <w:rsid w:val="00380F3B"/>
    <w:rsid w:val="00381116"/>
    <w:rsid w:val="00382D83"/>
    <w:rsid w:val="003849B2"/>
    <w:rsid w:val="00384DA3"/>
    <w:rsid w:val="00385635"/>
    <w:rsid w:val="0038578F"/>
    <w:rsid w:val="00387B16"/>
    <w:rsid w:val="00392DAC"/>
    <w:rsid w:val="003930FA"/>
    <w:rsid w:val="00394D72"/>
    <w:rsid w:val="00394F8E"/>
    <w:rsid w:val="003959EF"/>
    <w:rsid w:val="003971FB"/>
    <w:rsid w:val="003A2098"/>
    <w:rsid w:val="003A2F9F"/>
    <w:rsid w:val="003A38E1"/>
    <w:rsid w:val="003A3C44"/>
    <w:rsid w:val="003A435C"/>
    <w:rsid w:val="003A48DB"/>
    <w:rsid w:val="003A4E28"/>
    <w:rsid w:val="003A59CA"/>
    <w:rsid w:val="003A7F6C"/>
    <w:rsid w:val="003B095A"/>
    <w:rsid w:val="003B09BA"/>
    <w:rsid w:val="003B1E2F"/>
    <w:rsid w:val="003B1FC7"/>
    <w:rsid w:val="003B20FD"/>
    <w:rsid w:val="003B252A"/>
    <w:rsid w:val="003B308F"/>
    <w:rsid w:val="003B3D73"/>
    <w:rsid w:val="003B4FFD"/>
    <w:rsid w:val="003B6351"/>
    <w:rsid w:val="003B6702"/>
    <w:rsid w:val="003B6B2D"/>
    <w:rsid w:val="003C040D"/>
    <w:rsid w:val="003C05AF"/>
    <w:rsid w:val="003C36A5"/>
    <w:rsid w:val="003C4116"/>
    <w:rsid w:val="003C41AA"/>
    <w:rsid w:val="003C4B98"/>
    <w:rsid w:val="003C524C"/>
    <w:rsid w:val="003C604D"/>
    <w:rsid w:val="003D0230"/>
    <w:rsid w:val="003D12CC"/>
    <w:rsid w:val="003D15CB"/>
    <w:rsid w:val="003D16CC"/>
    <w:rsid w:val="003D18AD"/>
    <w:rsid w:val="003D1E5A"/>
    <w:rsid w:val="003D2346"/>
    <w:rsid w:val="003D3169"/>
    <w:rsid w:val="003D3336"/>
    <w:rsid w:val="003D403A"/>
    <w:rsid w:val="003D46BE"/>
    <w:rsid w:val="003D4C0D"/>
    <w:rsid w:val="003D5A0B"/>
    <w:rsid w:val="003D7D53"/>
    <w:rsid w:val="003E0244"/>
    <w:rsid w:val="003E14BA"/>
    <w:rsid w:val="003E2B1C"/>
    <w:rsid w:val="003E3918"/>
    <w:rsid w:val="003E57BA"/>
    <w:rsid w:val="003E5F3A"/>
    <w:rsid w:val="003E62C7"/>
    <w:rsid w:val="003E6895"/>
    <w:rsid w:val="003E6C49"/>
    <w:rsid w:val="003F05A0"/>
    <w:rsid w:val="003F0DD2"/>
    <w:rsid w:val="003F10A9"/>
    <w:rsid w:val="003F1318"/>
    <w:rsid w:val="003F2713"/>
    <w:rsid w:val="003F2E0E"/>
    <w:rsid w:val="003F3844"/>
    <w:rsid w:val="003F49E8"/>
    <w:rsid w:val="003F5817"/>
    <w:rsid w:val="003F6755"/>
    <w:rsid w:val="003F6F8C"/>
    <w:rsid w:val="003F740A"/>
    <w:rsid w:val="00401611"/>
    <w:rsid w:val="004020BD"/>
    <w:rsid w:val="00403CE2"/>
    <w:rsid w:val="004056F3"/>
    <w:rsid w:val="00405CD2"/>
    <w:rsid w:val="00406070"/>
    <w:rsid w:val="00406551"/>
    <w:rsid w:val="00410DAF"/>
    <w:rsid w:val="004116CF"/>
    <w:rsid w:val="004121BF"/>
    <w:rsid w:val="0041270B"/>
    <w:rsid w:val="00413B70"/>
    <w:rsid w:val="0041409D"/>
    <w:rsid w:val="00414A85"/>
    <w:rsid w:val="00414D7D"/>
    <w:rsid w:val="004155F0"/>
    <w:rsid w:val="00415D07"/>
    <w:rsid w:val="00415D8D"/>
    <w:rsid w:val="0041642A"/>
    <w:rsid w:val="004175C5"/>
    <w:rsid w:val="00417B12"/>
    <w:rsid w:val="00417D61"/>
    <w:rsid w:val="00417E86"/>
    <w:rsid w:val="00417EB9"/>
    <w:rsid w:val="0042267D"/>
    <w:rsid w:val="00422A45"/>
    <w:rsid w:val="00422AEB"/>
    <w:rsid w:val="00422AEE"/>
    <w:rsid w:val="00423501"/>
    <w:rsid w:val="004235CC"/>
    <w:rsid w:val="00423EF1"/>
    <w:rsid w:val="004256C5"/>
    <w:rsid w:val="00425DCA"/>
    <w:rsid w:val="00426970"/>
    <w:rsid w:val="0042723C"/>
    <w:rsid w:val="0042779F"/>
    <w:rsid w:val="00427F63"/>
    <w:rsid w:val="004317A9"/>
    <w:rsid w:val="004318AC"/>
    <w:rsid w:val="004326B0"/>
    <w:rsid w:val="00436738"/>
    <w:rsid w:val="00440009"/>
    <w:rsid w:val="004400E6"/>
    <w:rsid w:val="00440BD0"/>
    <w:rsid w:val="004431F4"/>
    <w:rsid w:val="00443A1C"/>
    <w:rsid w:val="00443BEF"/>
    <w:rsid w:val="004440BA"/>
    <w:rsid w:val="00444BBA"/>
    <w:rsid w:val="00444E4D"/>
    <w:rsid w:val="00445CBD"/>
    <w:rsid w:val="00447344"/>
    <w:rsid w:val="00447361"/>
    <w:rsid w:val="00447F6C"/>
    <w:rsid w:val="00450298"/>
    <w:rsid w:val="00451BD8"/>
    <w:rsid w:val="00453127"/>
    <w:rsid w:val="0045480B"/>
    <w:rsid w:val="00454934"/>
    <w:rsid w:val="0045567E"/>
    <w:rsid w:val="004557E1"/>
    <w:rsid w:val="004607C6"/>
    <w:rsid w:val="004607D1"/>
    <w:rsid w:val="00462A6D"/>
    <w:rsid w:val="00462FDD"/>
    <w:rsid w:val="00463285"/>
    <w:rsid w:val="00463B02"/>
    <w:rsid w:val="00464B0E"/>
    <w:rsid w:val="00465418"/>
    <w:rsid w:val="00465FE0"/>
    <w:rsid w:val="00467519"/>
    <w:rsid w:val="00467C3D"/>
    <w:rsid w:val="00467DE9"/>
    <w:rsid w:val="00470BB0"/>
    <w:rsid w:val="00471BC0"/>
    <w:rsid w:val="004725CA"/>
    <w:rsid w:val="00472D90"/>
    <w:rsid w:val="004743FA"/>
    <w:rsid w:val="00475522"/>
    <w:rsid w:val="00476B10"/>
    <w:rsid w:val="00477243"/>
    <w:rsid w:val="00477FD4"/>
    <w:rsid w:val="00480561"/>
    <w:rsid w:val="00480CA3"/>
    <w:rsid w:val="004831EE"/>
    <w:rsid w:val="00484E5D"/>
    <w:rsid w:val="004858BF"/>
    <w:rsid w:val="00487048"/>
    <w:rsid w:val="004945BB"/>
    <w:rsid w:val="004945F1"/>
    <w:rsid w:val="0049462B"/>
    <w:rsid w:val="004958BC"/>
    <w:rsid w:val="00495B3E"/>
    <w:rsid w:val="00496135"/>
    <w:rsid w:val="00496A9C"/>
    <w:rsid w:val="00497133"/>
    <w:rsid w:val="004A0195"/>
    <w:rsid w:val="004A0EE1"/>
    <w:rsid w:val="004A114D"/>
    <w:rsid w:val="004A1757"/>
    <w:rsid w:val="004A17F2"/>
    <w:rsid w:val="004A1A94"/>
    <w:rsid w:val="004A286F"/>
    <w:rsid w:val="004A2D68"/>
    <w:rsid w:val="004A2FBC"/>
    <w:rsid w:val="004A34B9"/>
    <w:rsid w:val="004A401E"/>
    <w:rsid w:val="004A4255"/>
    <w:rsid w:val="004A468B"/>
    <w:rsid w:val="004A54C9"/>
    <w:rsid w:val="004A63B8"/>
    <w:rsid w:val="004A6CFB"/>
    <w:rsid w:val="004A7889"/>
    <w:rsid w:val="004B04F0"/>
    <w:rsid w:val="004B08FC"/>
    <w:rsid w:val="004B12B7"/>
    <w:rsid w:val="004B130D"/>
    <w:rsid w:val="004B2686"/>
    <w:rsid w:val="004B284A"/>
    <w:rsid w:val="004B2D52"/>
    <w:rsid w:val="004B3B7A"/>
    <w:rsid w:val="004B401D"/>
    <w:rsid w:val="004B41F2"/>
    <w:rsid w:val="004B43F5"/>
    <w:rsid w:val="004B46DC"/>
    <w:rsid w:val="004B5B4F"/>
    <w:rsid w:val="004B6508"/>
    <w:rsid w:val="004B698D"/>
    <w:rsid w:val="004C068E"/>
    <w:rsid w:val="004C076B"/>
    <w:rsid w:val="004C09FA"/>
    <w:rsid w:val="004C0E40"/>
    <w:rsid w:val="004C25F5"/>
    <w:rsid w:val="004C294E"/>
    <w:rsid w:val="004C30B0"/>
    <w:rsid w:val="004C3A1F"/>
    <w:rsid w:val="004C5096"/>
    <w:rsid w:val="004C5367"/>
    <w:rsid w:val="004C6009"/>
    <w:rsid w:val="004C6EB3"/>
    <w:rsid w:val="004C7006"/>
    <w:rsid w:val="004C7350"/>
    <w:rsid w:val="004C7621"/>
    <w:rsid w:val="004D0847"/>
    <w:rsid w:val="004D1622"/>
    <w:rsid w:val="004D183C"/>
    <w:rsid w:val="004D2B1E"/>
    <w:rsid w:val="004D3567"/>
    <w:rsid w:val="004D43A5"/>
    <w:rsid w:val="004D4DD6"/>
    <w:rsid w:val="004D7E0A"/>
    <w:rsid w:val="004E0641"/>
    <w:rsid w:val="004E1794"/>
    <w:rsid w:val="004E256E"/>
    <w:rsid w:val="004E3D93"/>
    <w:rsid w:val="004E49E9"/>
    <w:rsid w:val="004E53E5"/>
    <w:rsid w:val="004E53EA"/>
    <w:rsid w:val="004E551C"/>
    <w:rsid w:val="004E5947"/>
    <w:rsid w:val="004E61E3"/>
    <w:rsid w:val="004E6BBA"/>
    <w:rsid w:val="004E6DF1"/>
    <w:rsid w:val="004E74D8"/>
    <w:rsid w:val="004F01CA"/>
    <w:rsid w:val="004F0856"/>
    <w:rsid w:val="004F22EA"/>
    <w:rsid w:val="004F2FF1"/>
    <w:rsid w:val="004F31CC"/>
    <w:rsid w:val="004F3E18"/>
    <w:rsid w:val="004F4402"/>
    <w:rsid w:val="004F6820"/>
    <w:rsid w:val="004F74FD"/>
    <w:rsid w:val="004F7DA8"/>
    <w:rsid w:val="004F7E00"/>
    <w:rsid w:val="00501674"/>
    <w:rsid w:val="00501837"/>
    <w:rsid w:val="005019C2"/>
    <w:rsid w:val="00501EAF"/>
    <w:rsid w:val="005020B8"/>
    <w:rsid w:val="00502435"/>
    <w:rsid w:val="0050289C"/>
    <w:rsid w:val="00502AF4"/>
    <w:rsid w:val="00502FF3"/>
    <w:rsid w:val="00503D87"/>
    <w:rsid w:val="005047E5"/>
    <w:rsid w:val="00504BE7"/>
    <w:rsid w:val="005066EB"/>
    <w:rsid w:val="00506E21"/>
    <w:rsid w:val="005070A7"/>
    <w:rsid w:val="005079DB"/>
    <w:rsid w:val="00510276"/>
    <w:rsid w:val="00511EA3"/>
    <w:rsid w:val="005125BB"/>
    <w:rsid w:val="005132B5"/>
    <w:rsid w:val="00513836"/>
    <w:rsid w:val="005141D2"/>
    <w:rsid w:val="00514856"/>
    <w:rsid w:val="005151EB"/>
    <w:rsid w:val="00517C2E"/>
    <w:rsid w:val="00520F71"/>
    <w:rsid w:val="00520FEF"/>
    <w:rsid w:val="0052258D"/>
    <w:rsid w:val="0052395D"/>
    <w:rsid w:val="00524109"/>
    <w:rsid w:val="00524180"/>
    <w:rsid w:val="005255FF"/>
    <w:rsid w:val="005257BE"/>
    <w:rsid w:val="0052581D"/>
    <w:rsid w:val="00525D09"/>
    <w:rsid w:val="005307B0"/>
    <w:rsid w:val="00531C19"/>
    <w:rsid w:val="00531D6E"/>
    <w:rsid w:val="00533251"/>
    <w:rsid w:val="00533D59"/>
    <w:rsid w:val="00533EB1"/>
    <w:rsid w:val="005340E4"/>
    <w:rsid w:val="00534BF4"/>
    <w:rsid w:val="00535902"/>
    <w:rsid w:val="00536559"/>
    <w:rsid w:val="00536A0D"/>
    <w:rsid w:val="005404E2"/>
    <w:rsid w:val="005408A6"/>
    <w:rsid w:val="00541410"/>
    <w:rsid w:val="00544A1B"/>
    <w:rsid w:val="00544A7C"/>
    <w:rsid w:val="00544BEB"/>
    <w:rsid w:val="00545683"/>
    <w:rsid w:val="0055083F"/>
    <w:rsid w:val="005511DA"/>
    <w:rsid w:val="00551916"/>
    <w:rsid w:val="00552644"/>
    <w:rsid w:val="0055307A"/>
    <w:rsid w:val="005536F9"/>
    <w:rsid w:val="005538FC"/>
    <w:rsid w:val="00554727"/>
    <w:rsid w:val="00554C23"/>
    <w:rsid w:val="00555DD9"/>
    <w:rsid w:val="005567DD"/>
    <w:rsid w:val="0055763C"/>
    <w:rsid w:val="00557AB7"/>
    <w:rsid w:val="00561413"/>
    <w:rsid w:val="00564A59"/>
    <w:rsid w:val="00566BBB"/>
    <w:rsid w:val="00567D67"/>
    <w:rsid w:val="00570A1C"/>
    <w:rsid w:val="0057272C"/>
    <w:rsid w:val="005730A4"/>
    <w:rsid w:val="00573ED5"/>
    <w:rsid w:val="00576F59"/>
    <w:rsid w:val="00577083"/>
    <w:rsid w:val="005803F8"/>
    <w:rsid w:val="0058058B"/>
    <w:rsid w:val="00580CF8"/>
    <w:rsid w:val="00580F1A"/>
    <w:rsid w:val="00581767"/>
    <w:rsid w:val="00581F0F"/>
    <w:rsid w:val="00582B57"/>
    <w:rsid w:val="00582B86"/>
    <w:rsid w:val="00582CDA"/>
    <w:rsid w:val="00582CE8"/>
    <w:rsid w:val="00582E20"/>
    <w:rsid w:val="0058386D"/>
    <w:rsid w:val="00583976"/>
    <w:rsid w:val="00584E44"/>
    <w:rsid w:val="00585373"/>
    <w:rsid w:val="00585D91"/>
    <w:rsid w:val="00585E2E"/>
    <w:rsid w:val="00585F30"/>
    <w:rsid w:val="005975CD"/>
    <w:rsid w:val="00597978"/>
    <w:rsid w:val="005A01D6"/>
    <w:rsid w:val="005A0552"/>
    <w:rsid w:val="005A10E5"/>
    <w:rsid w:val="005A1391"/>
    <w:rsid w:val="005A188A"/>
    <w:rsid w:val="005A1E91"/>
    <w:rsid w:val="005A2869"/>
    <w:rsid w:val="005A4884"/>
    <w:rsid w:val="005B14D8"/>
    <w:rsid w:val="005B1F47"/>
    <w:rsid w:val="005B2595"/>
    <w:rsid w:val="005B2B84"/>
    <w:rsid w:val="005B2C03"/>
    <w:rsid w:val="005B445F"/>
    <w:rsid w:val="005B54F9"/>
    <w:rsid w:val="005B6321"/>
    <w:rsid w:val="005B6AF6"/>
    <w:rsid w:val="005B6FDE"/>
    <w:rsid w:val="005B7332"/>
    <w:rsid w:val="005B782F"/>
    <w:rsid w:val="005B7EAE"/>
    <w:rsid w:val="005C0044"/>
    <w:rsid w:val="005C010C"/>
    <w:rsid w:val="005C0462"/>
    <w:rsid w:val="005C0A52"/>
    <w:rsid w:val="005C0ADE"/>
    <w:rsid w:val="005C1CDE"/>
    <w:rsid w:val="005C27BB"/>
    <w:rsid w:val="005C442D"/>
    <w:rsid w:val="005C4B7B"/>
    <w:rsid w:val="005C665F"/>
    <w:rsid w:val="005C6A65"/>
    <w:rsid w:val="005C7318"/>
    <w:rsid w:val="005D0727"/>
    <w:rsid w:val="005D0E4C"/>
    <w:rsid w:val="005D1459"/>
    <w:rsid w:val="005D18AB"/>
    <w:rsid w:val="005D18CB"/>
    <w:rsid w:val="005D3D93"/>
    <w:rsid w:val="005D4F22"/>
    <w:rsid w:val="005D55B4"/>
    <w:rsid w:val="005D7F6C"/>
    <w:rsid w:val="005E0410"/>
    <w:rsid w:val="005E12E1"/>
    <w:rsid w:val="005E1365"/>
    <w:rsid w:val="005E2BED"/>
    <w:rsid w:val="005E5B6E"/>
    <w:rsid w:val="005E6024"/>
    <w:rsid w:val="005E7EF9"/>
    <w:rsid w:val="005F1166"/>
    <w:rsid w:val="005F1FAF"/>
    <w:rsid w:val="005F2C58"/>
    <w:rsid w:val="005F41CB"/>
    <w:rsid w:val="005F532B"/>
    <w:rsid w:val="005F7316"/>
    <w:rsid w:val="005F7363"/>
    <w:rsid w:val="006040CA"/>
    <w:rsid w:val="006054AB"/>
    <w:rsid w:val="00610049"/>
    <w:rsid w:val="00610BC1"/>
    <w:rsid w:val="00611045"/>
    <w:rsid w:val="0061173B"/>
    <w:rsid w:val="00611807"/>
    <w:rsid w:val="00613A73"/>
    <w:rsid w:val="00615C69"/>
    <w:rsid w:val="00615F71"/>
    <w:rsid w:val="00617FA4"/>
    <w:rsid w:val="0062026E"/>
    <w:rsid w:val="006211F7"/>
    <w:rsid w:val="00622A29"/>
    <w:rsid w:val="006243A8"/>
    <w:rsid w:val="00626F5C"/>
    <w:rsid w:val="0062742A"/>
    <w:rsid w:val="00631ED9"/>
    <w:rsid w:val="00632AC3"/>
    <w:rsid w:val="00634372"/>
    <w:rsid w:val="00634549"/>
    <w:rsid w:val="00635128"/>
    <w:rsid w:val="00635480"/>
    <w:rsid w:val="00635EE2"/>
    <w:rsid w:val="006361D7"/>
    <w:rsid w:val="0063720A"/>
    <w:rsid w:val="0063751C"/>
    <w:rsid w:val="00637A96"/>
    <w:rsid w:val="006404EE"/>
    <w:rsid w:val="006428A5"/>
    <w:rsid w:val="0064359B"/>
    <w:rsid w:val="00644CC1"/>
    <w:rsid w:val="00644E25"/>
    <w:rsid w:val="006456D4"/>
    <w:rsid w:val="00645FCF"/>
    <w:rsid w:val="00646E92"/>
    <w:rsid w:val="0065176C"/>
    <w:rsid w:val="00652284"/>
    <w:rsid w:val="00655B24"/>
    <w:rsid w:val="00655D62"/>
    <w:rsid w:val="00656197"/>
    <w:rsid w:val="00656D8C"/>
    <w:rsid w:val="006578CC"/>
    <w:rsid w:val="006600B7"/>
    <w:rsid w:val="00661C86"/>
    <w:rsid w:val="00662583"/>
    <w:rsid w:val="0066258B"/>
    <w:rsid w:val="006633BA"/>
    <w:rsid w:val="006638D8"/>
    <w:rsid w:val="0066421E"/>
    <w:rsid w:val="00664A79"/>
    <w:rsid w:val="00665940"/>
    <w:rsid w:val="00665B96"/>
    <w:rsid w:val="00665F38"/>
    <w:rsid w:val="0066687B"/>
    <w:rsid w:val="006669B2"/>
    <w:rsid w:val="00670544"/>
    <w:rsid w:val="006715B1"/>
    <w:rsid w:val="00672350"/>
    <w:rsid w:val="0067244D"/>
    <w:rsid w:val="00672B37"/>
    <w:rsid w:val="00674485"/>
    <w:rsid w:val="00675497"/>
    <w:rsid w:val="00675F10"/>
    <w:rsid w:val="006771C4"/>
    <w:rsid w:val="00677F32"/>
    <w:rsid w:val="0068028F"/>
    <w:rsid w:val="0068080F"/>
    <w:rsid w:val="006813C8"/>
    <w:rsid w:val="00681888"/>
    <w:rsid w:val="006828CE"/>
    <w:rsid w:val="00683AB5"/>
    <w:rsid w:val="00683BCB"/>
    <w:rsid w:val="00683D72"/>
    <w:rsid w:val="006851D4"/>
    <w:rsid w:val="0069058C"/>
    <w:rsid w:val="0069066D"/>
    <w:rsid w:val="0069083B"/>
    <w:rsid w:val="00690BCB"/>
    <w:rsid w:val="00690E98"/>
    <w:rsid w:val="006917E1"/>
    <w:rsid w:val="00692103"/>
    <w:rsid w:val="00692843"/>
    <w:rsid w:val="0069397D"/>
    <w:rsid w:val="0069437A"/>
    <w:rsid w:val="00694D93"/>
    <w:rsid w:val="00696EFF"/>
    <w:rsid w:val="0069759A"/>
    <w:rsid w:val="006A0264"/>
    <w:rsid w:val="006A212F"/>
    <w:rsid w:val="006A2EA4"/>
    <w:rsid w:val="006A39D4"/>
    <w:rsid w:val="006A3A41"/>
    <w:rsid w:val="006A409F"/>
    <w:rsid w:val="006A5F9D"/>
    <w:rsid w:val="006A7981"/>
    <w:rsid w:val="006A7C97"/>
    <w:rsid w:val="006B0590"/>
    <w:rsid w:val="006B20BF"/>
    <w:rsid w:val="006B2A1A"/>
    <w:rsid w:val="006B3007"/>
    <w:rsid w:val="006B315A"/>
    <w:rsid w:val="006B3B4C"/>
    <w:rsid w:val="006B46D1"/>
    <w:rsid w:val="006B4AA8"/>
    <w:rsid w:val="006B4FA7"/>
    <w:rsid w:val="006B501E"/>
    <w:rsid w:val="006B556C"/>
    <w:rsid w:val="006B64D1"/>
    <w:rsid w:val="006B651D"/>
    <w:rsid w:val="006B683C"/>
    <w:rsid w:val="006B6884"/>
    <w:rsid w:val="006B750A"/>
    <w:rsid w:val="006C337E"/>
    <w:rsid w:val="006C375F"/>
    <w:rsid w:val="006C5385"/>
    <w:rsid w:val="006C54B4"/>
    <w:rsid w:val="006C6A33"/>
    <w:rsid w:val="006C72E8"/>
    <w:rsid w:val="006C7369"/>
    <w:rsid w:val="006C7877"/>
    <w:rsid w:val="006C78CE"/>
    <w:rsid w:val="006C7FB1"/>
    <w:rsid w:val="006D15F5"/>
    <w:rsid w:val="006D2AAA"/>
    <w:rsid w:val="006D2C44"/>
    <w:rsid w:val="006D2F12"/>
    <w:rsid w:val="006D2FF2"/>
    <w:rsid w:val="006D302E"/>
    <w:rsid w:val="006D3A76"/>
    <w:rsid w:val="006D4576"/>
    <w:rsid w:val="006D4644"/>
    <w:rsid w:val="006D4BC7"/>
    <w:rsid w:val="006D642D"/>
    <w:rsid w:val="006D668F"/>
    <w:rsid w:val="006D7913"/>
    <w:rsid w:val="006D7E25"/>
    <w:rsid w:val="006D7FC8"/>
    <w:rsid w:val="006E019F"/>
    <w:rsid w:val="006E0D70"/>
    <w:rsid w:val="006E249A"/>
    <w:rsid w:val="006E4C4F"/>
    <w:rsid w:val="006E52D8"/>
    <w:rsid w:val="006E55B4"/>
    <w:rsid w:val="006E584B"/>
    <w:rsid w:val="006E6190"/>
    <w:rsid w:val="006E6D03"/>
    <w:rsid w:val="006F1BC6"/>
    <w:rsid w:val="006F2986"/>
    <w:rsid w:val="006F37C0"/>
    <w:rsid w:val="006F3BE5"/>
    <w:rsid w:val="006F3ED5"/>
    <w:rsid w:val="006F3FB6"/>
    <w:rsid w:val="006F47EB"/>
    <w:rsid w:val="006F4B11"/>
    <w:rsid w:val="006F6786"/>
    <w:rsid w:val="006F712E"/>
    <w:rsid w:val="006F7495"/>
    <w:rsid w:val="0070096E"/>
    <w:rsid w:val="00700A01"/>
    <w:rsid w:val="0070200C"/>
    <w:rsid w:val="00703268"/>
    <w:rsid w:val="007062B0"/>
    <w:rsid w:val="00710D80"/>
    <w:rsid w:val="00711BF5"/>
    <w:rsid w:val="00711E3D"/>
    <w:rsid w:val="00711E83"/>
    <w:rsid w:val="007132D7"/>
    <w:rsid w:val="00713549"/>
    <w:rsid w:val="00714C97"/>
    <w:rsid w:val="007162BD"/>
    <w:rsid w:val="00720479"/>
    <w:rsid w:val="00720982"/>
    <w:rsid w:val="00721C49"/>
    <w:rsid w:val="00722A0E"/>
    <w:rsid w:val="00723295"/>
    <w:rsid w:val="00723FFE"/>
    <w:rsid w:val="00724CEC"/>
    <w:rsid w:val="007258EA"/>
    <w:rsid w:val="00731154"/>
    <w:rsid w:val="00732448"/>
    <w:rsid w:val="007332DF"/>
    <w:rsid w:val="00737C68"/>
    <w:rsid w:val="00737F8C"/>
    <w:rsid w:val="007406B0"/>
    <w:rsid w:val="0074315A"/>
    <w:rsid w:val="00743213"/>
    <w:rsid w:val="00743D3A"/>
    <w:rsid w:val="00744CD4"/>
    <w:rsid w:val="0074707F"/>
    <w:rsid w:val="0075013B"/>
    <w:rsid w:val="00760532"/>
    <w:rsid w:val="00761D7C"/>
    <w:rsid w:val="0076276E"/>
    <w:rsid w:val="007634A7"/>
    <w:rsid w:val="00763F5D"/>
    <w:rsid w:val="007641A6"/>
    <w:rsid w:val="007661EA"/>
    <w:rsid w:val="0076721D"/>
    <w:rsid w:val="00770B31"/>
    <w:rsid w:val="00772FC4"/>
    <w:rsid w:val="00773C44"/>
    <w:rsid w:val="0077450A"/>
    <w:rsid w:val="007755BB"/>
    <w:rsid w:val="0077692D"/>
    <w:rsid w:val="00777775"/>
    <w:rsid w:val="00777FE5"/>
    <w:rsid w:val="00780914"/>
    <w:rsid w:val="00782198"/>
    <w:rsid w:val="007833E8"/>
    <w:rsid w:val="00783912"/>
    <w:rsid w:val="00783EDB"/>
    <w:rsid w:val="0078401C"/>
    <w:rsid w:val="00784CF2"/>
    <w:rsid w:val="007864C8"/>
    <w:rsid w:val="0078663C"/>
    <w:rsid w:val="00786A7E"/>
    <w:rsid w:val="00786D69"/>
    <w:rsid w:val="007870EB"/>
    <w:rsid w:val="00793110"/>
    <w:rsid w:val="007934DD"/>
    <w:rsid w:val="00793988"/>
    <w:rsid w:val="00793E04"/>
    <w:rsid w:val="0079446C"/>
    <w:rsid w:val="007951F8"/>
    <w:rsid w:val="00797C43"/>
    <w:rsid w:val="007A0145"/>
    <w:rsid w:val="007A09F2"/>
    <w:rsid w:val="007A3F00"/>
    <w:rsid w:val="007A426A"/>
    <w:rsid w:val="007A5256"/>
    <w:rsid w:val="007A5266"/>
    <w:rsid w:val="007A66F3"/>
    <w:rsid w:val="007A6BF8"/>
    <w:rsid w:val="007A79BD"/>
    <w:rsid w:val="007B0BA5"/>
    <w:rsid w:val="007B187A"/>
    <w:rsid w:val="007B3938"/>
    <w:rsid w:val="007B3F16"/>
    <w:rsid w:val="007B50AD"/>
    <w:rsid w:val="007B5EDF"/>
    <w:rsid w:val="007B6086"/>
    <w:rsid w:val="007B6546"/>
    <w:rsid w:val="007B6DAB"/>
    <w:rsid w:val="007C08FE"/>
    <w:rsid w:val="007C20A8"/>
    <w:rsid w:val="007C3680"/>
    <w:rsid w:val="007C3F3D"/>
    <w:rsid w:val="007C545F"/>
    <w:rsid w:val="007C588B"/>
    <w:rsid w:val="007C5BE5"/>
    <w:rsid w:val="007C6E4F"/>
    <w:rsid w:val="007C7AD1"/>
    <w:rsid w:val="007C7CA0"/>
    <w:rsid w:val="007D107E"/>
    <w:rsid w:val="007D132B"/>
    <w:rsid w:val="007D348F"/>
    <w:rsid w:val="007D4B88"/>
    <w:rsid w:val="007D4FC6"/>
    <w:rsid w:val="007D565D"/>
    <w:rsid w:val="007D5D80"/>
    <w:rsid w:val="007D68F9"/>
    <w:rsid w:val="007D6CA9"/>
    <w:rsid w:val="007E519B"/>
    <w:rsid w:val="007E6A77"/>
    <w:rsid w:val="007E7180"/>
    <w:rsid w:val="007F25ED"/>
    <w:rsid w:val="007F3071"/>
    <w:rsid w:val="007F37B6"/>
    <w:rsid w:val="007F43AA"/>
    <w:rsid w:val="007F488D"/>
    <w:rsid w:val="007F4AB8"/>
    <w:rsid w:val="007F7C5C"/>
    <w:rsid w:val="00800DDA"/>
    <w:rsid w:val="00803AB0"/>
    <w:rsid w:val="00803F32"/>
    <w:rsid w:val="00807D58"/>
    <w:rsid w:val="0081060C"/>
    <w:rsid w:val="00811995"/>
    <w:rsid w:val="00811D92"/>
    <w:rsid w:val="00813299"/>
    <w:rsid w:val="008137A4"/>
    <w:rsid w:val="008138B1"/>
    <w:rsid w:val="00814E3B"/>
    <w:rsid w:val="00815C8D"/>
    <w:rsid w:val="00816DBB"/>
    <w:rsid w:val="00817AAF"/>
    <w:rsid w:val="00817FBE"/>
    <w:rsid w:val="00824787"/>
    <w:rsid w:val="00824947"/>
    <w:rsid w:val="00824FC9"/>
    <w:rsid w:val="00825C48"/>
    <w:rsid w:val="00825C55"/>
    <w:rsid w:val="0082760E"/>
    <w:rsid w:val="00827D1A"/>
    <w:rsid w:val="008301CA"/>
    <w:rsid w:val="00830A49"/>
    <w:rsid w:val="00831D20"/>
    <w:rsid w:val="00831D83"/>
    <w:rsid w:val="00832598"/>
    <w:rsid w:val="00832D94"/>
    <w:rsid w:val="00833B47"/>
    <w:rsid w:val="00833D47"/>
    <w:rsid w:val="00833DE3"/>
    <w:rsid w:val="00834D34"/>
    <w:rsid w:val="00834F0E"/>
    <w:rsid w:val="00835C80"/>
    <w:rsid w:val="0083614E"/>
    <w:rsid w:val="0083716B"/>
    <w:rsid w:val="00840328"/>
    <w:rsid w:val="008430E3"/>
    <w:rsid w:val="00843814"/>
    <w:rsid w:val="00844300"/>
    <w:rsid w:val="008444B8"/>
    <w:rsid w:val="008447FD"/>
    <w:rsid w:val="00846D05"/>
    <w:rsid w:val="00850332"/>
    <w:rsid w:val="00850BB3"/>
    <w:rsid w:val="008520E9"/>
    <w:rsid w:val="00852275"/>
    <w:rsid w:val="00853A58"/>
    <w:rsid w:val="00854CCB"/>
    <w:rsid w:val="00854DF5"/>
    <w:rsid w:val="00855744"/>
    <w:rsid w:val="00856BC7"/>
    <w:rsid w:val="008573AC"/>
    <w:rsid w:val="0086151B"/>
    <w:rsid w:val="0086178B"/>
    <w:rsid w:val="00861E6C"/>
    <w:rsid w:val="008630DE"/>
    <w:rsid w:val="008649B7"/>
    <w:rsid w:val="00864BB4"/>
    <w:rsid w:val="00865D40"/>
    <w:rsid w:val="0086666E"/>
    <w:rsid w:val="00867D46"/>
    <w:rsid w:val="008702DF"/>
    <w:rsid w:val="00870F65"/>
    <w:rsid w:val="00871371"/>
    <w:rsid w:val="00872A89"/>
    <w:rsid w:val="00872C8B"/>
    <w:rsid w:val="00872CE5"/>
    <w:rsid w:val="008733F1"/>
    <w:rsid w:val="00874A03"/>
    <w:rsid w:val="00874E22"/>
    <w:rsid w:val="0087552C"/>
    <w:rsid w:val="00875E2A"/>
    <w:rsid w:val="00875E73"/>
    <w:rsid w:val="008768AF"/>
    <w:rsid w:val="00876DF8"/>
    <w:rsid w:val="008776B2"/>
    <w:rsid w:val="00877FEC"/>
    <w:rsid w:val="008819F5"/>
    <w:rsid w:val="008839BE"/>
    <w:rsid w:val="00884A83"/>
    <w:rsid w:val="00885B0D"/>
    <w:rsid w:val="00885D31"/>
    <w:rsid w:val="00886835"/>
    <w:rsid w:val="00886F22"/>
    <w:rsid w:val="00887E1C"/>
    <w:rsid w:val="00890324"/>
    <w:rsid w:val="008909C7"/>
    <w:rsid w:val="00890DF5"/>
    <w:rsid w:val="008913CA"/>
    <w:rsid w:val="0089143C"/>
    <w:rsid w:val="00893A6B"/>
    <w:rsid w:val="00896735"/>
    <w:rsid w:val="0089676C"/>
    <w:rsid w:val="0089714D"/>
    <w:rsid w:val="00897564"/>
    <w:rsid w:val="008A095B"/>
    <w:rsid w:val="008A1247"/>
    <w:rsid w:val="008A13E3"/>
    <w:rsid w:val="008A2165"/>
    <w:rsid w:val="008A3EEB"/>
    <w:rsid w:val="008A5FBE"/>
    <w:rsid w:val="008B01F4"/>
    <w:rsid w:val="008B0F7B"/>
    <w:rsid w:val="008B19F9"/>
    <w:rsid w:val="008B3402"/>
    <w:rsid w:val="008B5034"/>
    <w:rsid w:val="008B6174"/>
    <w:rsid w:val="008B6571"/>
    <w:rsid w:val="008B6BAB"/>
    <w:rsid w:val="008B7C3F"/>
    <w:rsid w:val="008B7E3B"/>
    <w:rsid w:val="008C0CA1"/>
    <w:rsid w:val="008C1CF7"/>
    <w:rsid w:val="008C26E0"/>
    <w:rsid w:val="008C3188"/>
    <w:rsid w:val="008C3576"/>
    <w:rsid w:val="008C410A"/>
    <w:rsid w:val="008D15B2"/>
    <w:rsid w:val="008D1947"/>
    <w:rsid w:val="008D210E"/>
    <w:rsid w:val="008D4680"/>
    <w:rsid w:val="008D7F1B"/>
    <w:rsid w:val="008E0538"/>
    <w:rsid w:val="008E149E"/>
    <w:rsid w:val="008E1B23"/>
    <w:rsid w:val="008E2572"/>
    <w:rsid w:val="008E2D4A"/>
    <w:rsid w:val="008E43AD"/>
    <w:rsid w:val="008E5993"/>
    <w:rsid w:val="008E5DD0"/>
    <w:rsid w:val="008E68F8"/>
    <w:rsid w:val="008E7E2D"/>
    <w:rsid w:val="008F044F"/>
    <w:rsid w:val="008F0B2B"/>
    <w:rsid w:val="008F2C6D"/>
    <w:rsid w:val="008F419B"/>
    <w:rsid w:val="008F4A35"/>
    <w:rsid w:val="008F6798"/>
    <w:rsid w:val="008F6EB5"/>
    <w:rsid w:val="008F719B"/>
    <w:rsid w:val="008F78E2"/>
    <w:rsid w:val="008F7A4A"/>
    <w:rsid w:val="009008CB"/>
    <w:rsid w:val="0090145E"/>
    <w:rsid w:val="0090185E"/>
    <w:rsid w:val="00904694"/>
    <w:rsid w:val="00904FB1"/>
    <w:rsid w:val="00911DB9"/>
    <w:rsid w:val="0091205D"/>
    <w:rsid w:val="00913DC6"/>
    <w:rsid w:val="0091551B"/>
    <w:rsid w:val="009155A7"/>
    <w:rsid w:val="00915F24"/>
    <w:rsid w:val="009160F6"/>
    <w:rsid w:val="00916745"/>
    <w:rsid w:val="00917568"/>
    <w:rsid w:val="00917A91"/>
    <w:rsid w:val="00917F0B"/>
    <w:rsid w:val="00920F98"/>
    <w:rsid w:val="00921197"/>
    <w:rsid w:val="009212F2"/>
    <w:rsid w:val="009217C8"/>
    <w:rsid w:val="009244E6"/>
    <w:rsid w:val="009249C9"/>
    <w:rsid w:val="00924F5D"/>
    <w:rsid w:val="00925568"/>
    <w:rsid w:val="00925F11"/>
    <w:rsid w:val="00926421"/>
    <w:rsid w:val="00926522"/>
    <w:rsid w:val="00927732"/>
    <w:rsid w:val="0093039B"/>
    <w:rsid w:val="009306DE"/>
    <w:rsid w:val="00931E7B"/>
    <w:rsid w:val="00931FF0"/>
    <w:rsid w:val="00933731"/>
    <w:rsid w:val="009338C6"/>
    <w:rsid w:val="00934128"/>
    <w:rsid w:val="00934B7B"/>
    <w:rsid w:val="0093549A"/>
    <w:rsid w:val="00936070"/>
    <w:rsid w:val="009360DA"/>
    <w:rsid w:val="00936B64"/>
    <w:rsid w:val="00940287"/>
    <w:rsid w:val="00940777"/>
    <w:rsid w:val="00940A9D"/>
    <w:rsid w:val="00942875"/>
    <w:rsid w:val="009429F1"/>
    <w:rsid w:val="00942F3A"/>
    <w:rsid w:val="009432CF"/>
    <w:rsid w:val="00943F12"/>
    <w:rsid w:val="00944818"/>
    <w:rsid w:val="00944DAB"/>
    <w:rsid w:val="009454C2"/>
    <w:rsid w:val="00947C50"/>
    <w:rsid w:val="009503F0"/>
    <w:rsid w:val="00951786"/>
    <w:rsid w:val="00951F9D"/>
    <w:rsid w:val="009549FF"/>
    <w:rsid w:val="00954CAD"/>
    <w:rsid w:val="00957A94"/>
    <w:rsid w:val="009604C3"/>
    <w:rsid w:val="009608FB"/>
    <w:rsid w:val="009613B0"/>
    <w:rsid w:val="00961B91"/>
    <w:rsid w:val="009627FA"/>
    <w:rsid w:val="00962AE1"/>
    <w:rsid w:val="00964CC0"/>
    <w:rsid w:val="00966079"/>
    <w:rsid w:val="0096639F"/>
    <w:rsid w:val="009667F7"/>
    <w:rsid w:val="00967B87"/>
    <w:rsid w:val="00967CD5"/>
    <w:rsid w:val="009715D9"/>
    <w:rsid w:val="009718B4"/>
    <w:rsid w:val="009724AD"/>
    <w:rsid w:val="00972619"/>
    <w:rsid w:val="00973C8E"/>
    <w:rsid w:val="00973D3E"/>
    <w:rsid w:val="00976507"/>
    <w:rsid w:val="00976674"/>
    <w:rsid w:val="009769F2"/>
    <w:rsid w:val="00976EE7"/>
    <w:rsid w:val="0097732D"/>
    <w:rsid w:val="009775B3"/>
    <w:rsid w:val="0098093C"/>
    <w:rsid w:val="00980A22"/>
    <w:rsid w:val="00981187"/>
    <w:rsid w:val="00981F76"/>
    <w:rsid w:val="009837B2"/>
    <w:rsid w:val="00984181"/>
    <w:rsid w:val="0098430B"/>
    <w:rsid w:val="00984C76"/>
    <w:rsid w:val="009904B6"/>
    <w:rsid w:val="0099052E"/>
    <w:rsid w:val="0099122E"/>
    <w:rsid w:val="00992779"/>
    <w:rsid w:val="00994812"/>
    <w:rsid w:val="00995677"/>
    <w:rsid w:val="0099569A"/>
    <w:rsid w:val="00995C7C"/>
    <w:rsid w:val="00995E67"/>
    <w:rsid w:val="0099665D"/>
    <w:rsid w:val="00997C38"/>
    <w:rsid w:val="00997E8B"/>
    <w:rsid w:val="009A05F9"/>
    <w:rsid w:val="009A13A7"/>
    <w:rsid w:val="009A24D6"/>
    <w:rsid w:val="009A2633"/>
    <w:rsid w:val="009A3181"/>
    <w:rsid w:val="009A356C"/>
    <w:rsid w:val="009A57BA"/>
    <w:rsid w:val="009A74B1"/>
    <w:rsid w:val="009B025A"/>
    <w:rsid w:val="009B08C3"/>
    <w:rsid w:val="009B1117"/>
    <w:rsid w:val="009B11BD"/>
    <w:rsid w:val="009B136C"/>
    <w:rsid w:val="009B2076"/>
    <w:rsid w:val="009B3024"/>
    <w:rsid w:val="009B4635"/>
    <w:rsid w:val="009B642D"/>
    <w:rsid w:val="009B6496"/>
    <w:rsid w:val="009B7431"/>
    <w:rsid w:val="009B745D"/>
    <w:rsid w:val="009B752C"/>
    <w:rsid w:val="009B753A"/>
    <w:rsid w:val="009C0635"/>
    <w:rsid w:val="009C1697"/>
    <w:rsid w:val="009C2572"/>
    <w:rsid w:val="009C3448"/>
    <w:rsid w:val="009C5FC7"/>
    <w:rsid w:val="009C757C"/>
    <w:rsid w:val="009C7811"/>
    <w:rsid w:val="009D1849"/>
    <w:rsid w:val="009D3242"/>
    <w:rsid w:val="009D3D06"/>
    <w:rsid w:val="009D3D6F"/>
    <w:rsid w:val="009D4F99"/>
    <w:rsid w:val="009D69E9"/>
    <w:rsid w:val="009D7223"/>
    <w:rsid w:val="009E2FE0"/>
    <w:rsid w:val="009E3684"/>
    <w:rsid w:val="009E3DF4"/>
    <w:rsid w:val="009E443E"/>
    <w:rsid w:val="009E6165"/>
    <w:rsid w:val="009E7B99"/>
    <w:rsid w:val="009E7FDF"/>
    <w:rsid w:val="009F02D8"/>
    <w:rsid w:val="009F0689"/>
    <w:rsid w:val="009F09C0"/>
    <w:rsid w:val="009F1BE5"/>
    <w:rsid w:val="009F2322"/>
    <w:rsid w:val="009F286D"/>
    <w:rsid w:val="009F3327"/>
    <w:rsid w:val="009F3A21"/>
    <w:rsid w:val="009F3BA4"/>
    <w:rsid w:val="009F3EB4"/>
    <w:rsid w:val="009F46AF"/>
    <w:rsid w:val="009F6CD5"/>
    <w:rsid w:val="00A029F6"/>
    <w:rsid w:val="00A048B1"/>
    <w:rsid w:val="00A0568D"/>
    <w:rsid w:val="00A064CF"/>
    <w:rsid w:val="00A071A5"/>
    <w:rsid w:val="00A102F7"/>
    <w:rsid w:val="00A117B3"/>
    <w:rsid w:val="00A11B1C"/>
    <w:rsid w:val="00A12182"/>
    <w:rsid w:val="00A1235C"/>
    <w:rsid w:val="00A12575"/>
    <w:rsid w:val="00A1325D"/>
    <w:rsid w:val="00A13282"/>
    <w:rsid w:val="00A144D6"/>
    <w:rsid w:val="00A14B93"/>
    <w:rsid w:val="00A14D25"/>
    <w:rsid w:val="00A15CF7"/>
    <w:rsid w:val="00A178AA"/>
    <w:rsid w:val="00A20F70"/>
    <w:rsid w:val="00A21883"/>
    <w:rsid w:val="00A22899"/>
    <w:rsid w:val="00A23553"/>
    <w:rsid w:val="00A23BC2"/>
    <w:rsid w:val="00A244CE"/>
    <w:rsid w:val="00A24ACB"/>
    <w:rsid w:val="00A25E21"/>
    <w:rsid w:val="00A26DB5"/>
    <w:rsid w:val="00A27BB5"/>
    <w:rsid w:val="00A30B1F"/>
    <w:rsid w:val="00A31B99"/>
    <w:rsid w:val="00A32D7B"/>
    <w:rsid w:val="00A33502"/>
    <w:rsid w:val="00A34A1A"/>
    <w:rsid w:val="00A36634"/>
    <w:rsid w:val="00A36CEF"/>
    <w:rsid w:val="00A373C6"/>
    <w:rsid w:val="00A40531"/>
    <w:rsid w:val="00A41BE9"/>
    <w:rsid w:val="00A41BEC"/>
    <w:rsid w:val="00A43164"/>
    <w:rsid w:val="00A43A8C"/>
    <w:rsid w:val="00A44A9E"/>
    <w:rsid w:val="00A45443"/>
    <w:rsid w:val="00A47BA0"/>
    <w:rsid w:val="00A53867"/>
    <w:rsid w:val="00A54C85"/>
    <w:rsid w:val="00A54EFE"/>
    <w:rsid w:val="00A55BE0"/>
    <w:rsid w:val="00A56D44"/>
    <w:rsid w:val="00A5709F"/>
    <w:rsid w:val="00A60088"/>
    <w:rsid w:val="00A60E71"/>
    <w:rsid w:val="00A61FB7"/>
    <w:rsid w:val="00A63C1E"/>
    <w:rsid w:val="00A64646"/>
    <w:rsid w:val="00A6538D"/>
    <w:rsid w:val="00A65AB4"/>
    <w:rsid w:val="00A65D69"/>
    <w:rsid w:val="00A65EC5"/>
    <w:rsid w:val="00A66296"/>
    <w:rsid w:val="00A679B5"/>
    <w:rsid w:val="00A727F8"/>
    <w:rsid w:val="00A72862"/>
    <w:rsid w:val="00A72BD4"/>
    <w:rsid w:val="00A740B3"/>
    <w:rsid w:val="00A74BAA"/>
    <w:rsid w:val="00A74BDE"/>
    <w:rsid w:val="00A75E9C"/>
    <w:rsid w:val="00A76054"/>
    <w:rsid w:val="00A771F2"/>
    <w:rsid w:val="00A77705"/>
    <w:rsid w:val="00A8139A"/>
    <w:rsid w:val="00A820B9"/>
    <w:rsid w:val="00A8218C"/>
    <w:rsid w:val="00A8260C"/>
    <w:rsid w:val="00A830DA"/>
    <w:rsid w:val="00A84124"/>
    <w:rsid w:val="00A84AAF"/>
    <w:rsid w:val="00A84FB1"/>
    <w:rsid w:val="00A8573D"/>
    <w:rsid w:val="00A86E7E"/>
    <w:rsid w:val="00A8718F"/>
    <w:rsid w:val="00A87378"/>
    <w:rsid w:val="00A8772E"/>
    <w:rsid w:val="00A9014D"/>
    <w:rsid w:val="00A90A1E"/>
    <w:rsid w:val="00A918DF"/>
    <w:rsid w:val="00A91A7E"/>
    <w:rsid w:val="00A92209"/>
    <w:rsid w:val="00A9290F"/>
    <w:rsid w:val="00A93E88"/>
    <w:rsid w:val="00A94117"/>
    <w:rsid w:val="00A9469A"/>
    <w:rsid w:val="00A95D81"/>
    <w:rsid w:val="00A97020"/>
    <w:rsid w:val="00A9755F"/>
    <w:rsid w:val="00A976A3"/>
    <w:rsid w:val="00AA15DB"/>
    <w:rsid w:val="00AA3BED"/>
    <w:rsid w:val="00AA5522"/>
    <w:rsid w:val="00AA5B7C"/>
    <w:rsid w:val="00AA6D81"/>
    <w:rsid w:val="00AA703E"/>
    <w:rsid w:val="00AA7F29"/>
    <w:rsid w:val="00AB4C6C"/>
    <w:rsid w:val="00AB579A"/>
    <w:rsid w:val="00AB58E4"/>
    <w:rsid w:val="00AB5D22"/>
    <w:rsid w:val="00AB5DA7"/>
    <w:rsid w:val="00AB6B06"/>
    <w:rsid w:val="00AB6F2E"/>
    <w:rsid w:val="00AB7023"/>
    <w:rsid w:val="00AB71A3"/>
    <w:rsid w:val="00AC026D"/>
    <w:rsid w:val="00AC05D0"/>
    <w:rsid w:val="00AC48A3"/>
    <w:rsid w:val="00AC4A64"/>
    <w:rsid w:val="00AC5E03"/>
    <w:rsid w:val="00AC7624"/>
    <w:rsid w:val="00AD0077"/>
    <w:rsid w:val="00AD016A"/>
    <w:rsid w:val="00AD2497"/>
    <w:rsid w:val="00AD260C"/>
    <w:rsid w:val="00AD27C7"/>
    <w:rsid w:val="00AD3282"/>
    <w:rsid w:val="00AD5C8C"/>
    <w:rsid w:val="00AD60F1"/>
    <w:rsid w:val="00AD68F0"/>
    <w:rsid w:val="00AE0185"/>
    <w:rsid w:val="00AE071C"/>
    <w:rsid w:val="00AE19FF"/>
    <w:rsid w:val="00AE1EA6"/>
    <w:rsid w:val="00AE368A"/>
    <w:rsid w:val="00AE4597"/>
    <w:rsid w:val="00AE5CCD"/>
    <w:rsid w:val="00AE7242"/>
    <w:rsid w:val="00AE7AD3"/>
    <w:rsid w:val="00AF05DD"/>
    <w:rsid w:val="00AF1B41"/>
    <w:rsid w:val="00AF2776"/>
    <w:rsid w:val="00AF2C1B"/>
    <w:rsid w:val="00AF42C0"/>
    <w:rsid w:val="00AF6A14"/>
    <w:rsid w:val="00AF73C6"/>
    <w:rsid w:val="00AF7765"/>
    <w:rsid w:val="00B00F41"/>
    <w:rsid w:val="00B03118"/>
    <w:rsid w:val="00B035A0"/>
    <w:rsid w:val="00B0380F"/>
    <w:rsid w:val="00B04905"/>
    <w:rsid w:val="00B04BAD"/>
    <w:rsid w:val="00B04CCE"/>
    <w:rsid w:val="00B05ED5"/>
    <w:rsid w:val="00B06E16"/>
    <w:rsid w:val="00B07143"/>
    <w:rsid w:val="00B07817"/>
    <w:rsid w:val="00B11731"/>
    <w:rsid w:val="00B126CE"/>
    <w:rsid w:val="00B157B2"/>
    <w:rsid w:val="00B16F35"/>
    <w:rsid w:val="00B20C58"/>
    <w:rsid w:val="00B2150B"/>
    <w:rsid w:val="00B23DA2"/>
    <w:rsid w:val="00B23FE0"/>
    <w:rsid w:val="00B242A5"/>
    <w:rsid w:val="00B24567"/>
    <w:rsid w:val="00B24D1F"/>
    <w:rsid w:val="00B24DE1"/>
    <w:rsid w:val="00B25DAE"/>
    <w:rsid w:val="00B27443"/>
    <w:rsid w:val="00B27CB4"/>
    <w:rsid w:val="00B305F4"/>
    <w:rsid w:val="00B316A3"/>
    <w:rsid w:val="00B31C9A"/>
    <w:rsid w:val="00B31E70"/>
    <w:rsid w:val="00B32C30"/>
    <w:rsid w:val="00B33647"/>
    <w:rsid w:val="00B346D3"/>
    <w:rsid w:val="00B349AE"/>
    <w:rsid w:val="00B355C3"/>
    <w:rsid w:val="00B357A6"/>
    <w:rsid w:val="00B36680"/>
    <w:rsid w:val="00B368DF"/>
    <w:rsid w:val="00B36AFC"/>
    <w:rsid w:val="00B36C63"/>
    <w:rsid w:val="00B37C5C"/>
    <w:rsid w:val="00B41701"/>
    <w:rsid w:val="00B428DD"/>
    <w:rsid w:val="00B42B37"/>
    <w:rsid w:val="00B433E9"/>
    <w:rsid w:val="00B44FA1"/>
    <w:rsid w:val="00B47039"/>
    <w:rsid w:val="00B50028"/>
    <w:rsid w:val="00B507A1"/>
    <w:rsid w:val="00B50F68"/>
    <w:rsid w:val="00B50F71"/>
    <w:rsid w:val="00B5240E"/>
    <w:rsid w:val="00B52A3E"/>
    <w:rsid w:val="00B539E1"/>
    <w:rsid w:val="00B53A74"/>
    <w:rsid w:val="00B54CD8"/>
    <w:rsid w:val="00B54F13"/>
    <w:rsid w:val="00B55541"/>
    <w:rsid w:val="00B56B21"/>
    <w:rsid w:val="00B5717F"/>
    <w:rsid w:val="00B60DB0"/>
    <w:rsid w:val="00B60ECE"/>
    <w:rsid w:val="00B6339D"/>
    <w:rsid w:val="00B637E7"/>
    <w:rsid w:val="00B63C66"/>
    <w:rsid w:val="00B64647"/>
    <w:rsid w:val="00B65A6C"/>
    <w:rsid w:val="00B65EB6"/>
    <w:rsid w:val="00B664DD"/>
    <w:rsid w:val="00B6761E"/>
    <w:rsid w:val="00B7028A"/>
    <w:rsid w:val="00B729E1"/>
    <w:rsid w:val="00B72D1C"/>
    <w:rsid w:val="00B72FBD"/>
    <w:rsid w:val="00B72FFB"/>
    <w:rsid w:val="00B73782"/>
    <w:rsid w:val="00B74160"/>
    <w:rsid w:val="00B74982"/>
    <w:rsid w:val="00B757DE"/>
    <w:rsid w:val="00B75E8B"/>
    <w:rsid w:val="00B76168"/>
    <w:rsid w:val="00B76835"/>
    <w:rsid w:val="00B76A32"/>
    <w:rsid w:val="00B77BF0"/>
    <w:rsid w:val="00B803E8"/>
    <w:rsid w:val="00B80884"/>
    <w:rsid w:val="00B80E71"/>
    <w:rsid w:val="00B82DED"/>
    <w:rsid w:val="00B82EC8"/>
    <w:rsid w:val="00B83F55"/>
    <w:rsid w:val="00B85E0B"/>
    <w:rsid w:val="00B86550"/>
    <w:rsid w:val="00B86845"/>
    <w:rsid w:val="00B86B24"/>
    <w:rsid w:val="00B87B16"/>
    <w:rsid w:val="00B9042E"/>
    <w:rsid w:val="00B9130D"/>
    <w:rsid w:val="00B91E9E"/>
    <w:rsid w:val="00B92E4D"/>
    <w:rsid w:val="00B94236"/>
    <w:rsid w:val="00B94569"/>
    <w:rsid w:val="00B947A5"/>
    <w:rsid w:val="00B960BC"/>
    <w:rsid w:val="00B979A3"/>
    <w:rsid w:val="00BA0F3E"/>
    <w:rsid w:val="00BA51A8"/>
    <w:rsid w:val="00BA525E"/>
    <w:rsid w:val="00BA58A2"/>
    <w:rsid w:val="00BA6A20"/>
    <w:rsid w:val="00BA7196"/>
    <w:rsid w:val="00BA7292"/>
    <w:rsid w:val="00BA7B47"/>
    <w:rsid w:val="00BB2119"/>
    <w:rsid w:val="00BB3AA9"/>
    <w:rsid w:val="00BB3BF0"/>
    <w:rsid w:val="00BB3DA6"/>
    <w:rsid w:val="00BB441A"/>
    <w:rsid w:val="00BB65F6"/>
    <w:rsid w:val="00BB7D59"/>
    <w:rsid w:val="00BC1A42"/>
    <w:rsid w:val="00BC21CC"/>
    <w:rsid w:val="00BC286D"/>
    <w:rsid w:val="00BC2E3A"/>
    <w:rsid w:val="00BC3576"/>
    <w:rsid w:val="00BC3904"/>
    <w:rsid w:val="00BC454E"/>
    <w:rsid w:val="00BC70D0"/>
    <w:rsid w:val="00BC745C"/>
    <w:rsid w:val="00BD03A0"/>
    <w:rsid w:val="00BD03A7"/>
    <w:rsid w:val="00BD22EB"/>
    <w:rsid w:val="00BD3664"/>
    <w:rsid w:val="00BD3A67"/>
    <w:rsid w:val="00BD3C00"/>
    <w:rsid w:val="00BD52C6"/>
    <w:rsid w:val="00BD537F"/>
    <w:rsid w:val="00BD5EDD"/>
    <w:rsid w:val="00BE0D09"/>
    <w:rsid w:val="00BE0DED"/>
    <w:rsid w:val="00BE2C47"/>
    <w:rsid w:val="00BE2C5F"/>
    <w:rsid w:val="00BE3AB4"/>
    <w:rsid w:val="00BE4F75"/>
    <w:rsid w:val="00BE6BF6"/>
    <w:rsid w:val="00BE7058"/>
    <w:rsid w:val="00BE7435"/>
    <w:rsid w:val="00BE76E0"/>
    <w:rsid w:val="00BF1CDD"/>
    <w:rsid w:val="00BF229D"/>
    <w:rsid w:val="00BF2976"/>
    <w:rsid w:val="00BF2E32"/>
    <w:rsid w:val="00BF2EC4"/>
    <w:rsid w:val="00BF3C49"/>
    <w:rsid w:val="00BF4103"/>
    <w:rsid w:val="00BF44EF"/>
    <w:rsid w:val="00BF63CA"/>
    <w:rsid w:val="00BF7420"/>
    <w:rsid w:val="00BF7715"/>
    <w:rsid w:val="00BF7A7A"/>
    <w:rsid w:val="00C001EB"/>
    <w:rsid w:val="00C00CEF"/>
    <w:rsid w:val="00C0111D"/>
    <w:rsid w:val="00C02EC8"/>
    <w:rsid w:val="00C02F70"/>
    <w:rsid w:val="00C036D0"/>
    <w:rsid w:val="00C04912"/>
    <w:rsid w:val="00C058A3"/>
    <w:rsid w:val="00C07DDF"/>
    <w:rsid w:val="00C12178"/>
    <w:rsid w:val="00C12BE0"/>
    <w:rsid w:val="00C13CED"/>
    <w:rsid w:val="00C14884"/>
    <w:rsid w:val="00C14A12"/>
    <w:rsid w:val="00C1731B"/>
    <w:rsid w:val="00C20159"/>
    <w:rsid w:val="00C210A2"/>
    <w:rsid w:val="00C22237"/>
    <w:rsid w:val="00C226CC"/>
    <w:rsid w:val="00C23086"/>
    <w:rsid w:val="00C23E4D"/>
    <w:rsid w:val="00C23EB4"/>
    <w:rsid w:val="00C24DA6"/>
    <w:rsid w:val="00C24EBD"/>
    <w:rsid w:val="00C26652"/>
    <w:rsid w:val="00C26EC6"/>
    <w:rsid w:val="00C300F2"/>
    <w:rsid w:val="00C3103F"/>
    <w:rsid w:val="00C329E8"/>
    <w:rsid w:val="00C32EFD"/>
    <w:rsid w:val="00C32F61"/>
    <w:rsid w:val="00C33356"/>
    <w:rsid w:val="00C33E9F"/>
    <w:rsid w:val="00C35CA0"/>
    <w:rsid w:val="00C36004"/>
    <w:rsid w:val="00C3669E"/>
    <w:rsid w:val="00C366EC"/>
    <w:rsid w:val="00C36F4F"/>
    <w:rsid w:val="00C37366"/>
    <w:rsid w:val="00C378F2"/>
    <w:rsid w:val="00C40AA8"/>
    <w:rsid w:val="00C40BBE"/>
    <w:rsid w:val="00C41A3C"/>
    <w:rsid w:val="00C420B6"/>
    <w:rsid w:val="00C42AA0"/>
    <w:rsid w:val="00C44B00"/>
    <w:rsid w:val="00C455B7"/>
    <w:rsid w:val="00C45941"/>
    <w:rsid w:val="00C4720D"/>
    <w:rsid w:val="00C4779D"/>
    <w:rsid w:val="00C50DF4"/>
    <w:rsid w:val="00C520AA"/>
    <w:rsid w:val="00C52932"/>
    <w:rsid w:val="00C52A11"/>
    <w:rsid w:val="00C54604"/>
    <w:rsid w:val="00C5510A"/>
    <w:rsid w:val="00C565FD"/>
    <w:rsid w:val="00C577C1"/>
    <w:rsid w:val="00C57C70"/>
    <w:rsid w:val="00C57DCF"/>
    <w:rsid w:val="00C6061E"/>
    <w:rsid w:val="00C638CB"/>
    <w:rsid w:val="00C63C2F"/>
    <w:rsid w:val="00C65EB3"/>
    <w:rsid w:val="00C66AD4"/>
    <w:rsid w:val="00C67DE9"/>
    <w:rsid w:val="00C70EEE"/>
    <w:rsid w:val="00C70F33"/>
    <w:rsid w:val="00C720CD"/>
    <w:rsid w:val="00C73252"/>
    <w:rsid w:val="00C74268"/>
    <w:rsid w:val="00C75858"/>
    <w:rsid w:val="00C774FD"/>
    <w:rsid w:val="00C8169A"/>
    <w:rsid w:val="00C8231C"/>
    <w:rsid w:val="00C83006"/>
    <w:rsid w:val="00C832C7"/>
    <w:rsid w:val="00C8330C"/>
    <w:rsid w:val="00C83353"/>
    <w:rsid w:val="00C83B3E"/>
    <w:rsid w:val="00C8464F"/>
    <w:rsid w:val="00C84F82"/>
    <w:rsid w:val="00C86145"/>
    <w:rsid w:val="00C866FC"/>
    <w:rsid w:val="00C86862"/>
    <w:rsid w:val="00C86B0F"/>
    <w:rsid w:val="00C871C8"/>
    <w:rsid w:val="00C878D3"/>
    <w:rsid w:val="00C879F2"/>
    <w:rsid w:val="00C900F8"/>
    <w:rsid w:val="00C9061C"/>
    <w:rsid w:val="00C92644"/>
    <w:rsid w:val="00C942EA"/>
    <w:rsid w:val="00C94BDA"/>
    <w:rsid w:val="00C95F92"/>
    <w:rsid w:val="00C9737F"/>
    <w:rsid w:val="00C9772D"/>
    <w:rsid w:val="00C97FCA"/>
    <w:rsid w:val="00CA20CC"/>
    <w:rsid w:val="00CA2882"/>
    <w:rsid w:val="00CA32E0"/>
    <w:rsid w:val="00CA3FC1"/>
    <w:rsid w:val="00CA3FEA"/>
    <w:rsid w:val="00CA459E"/>
    <w:rsid w:val="00CA5CAD"/>
    <w:rsid w:val="00CA662E"/>
    <w:rsid w:val="00CA742C"/>
    <w:rsid w:val="00CA7540"/>
    <w:rsid w:val="00CA75C5"/>
    <w:rsid w:val="00CA7A19"/>
    <w:rsid w:val="00CA7B9B"/>
    <w:rsid w:val="00CB09CB"/>
    <w:rsid w:val="00CB1DEB"/>
    <w:rsid w:val="00CB1E5D"/>
    <w:rsid w:val="00CB2CE9"/>
    <w:rsid w:val="00CB3753"/>
    <w:rsid w:val="00CB41AA"/>
    <w:rsid w:val="00CB4243"/>
    <w:rsid w:val="00CB471F"/>
    <w:rsid w:val="00CB7D51"/>
    <w:rsid w:val="00CC4641"/>
    <w:rsid w:val="00CC5A10"/>
    <w:rsid w:val="00CC6FC9"/>
    <w:rsid w:val="00CD0196"/>
    <w:rsid w:val="00CD07DE"/>
    <w:rsid w:val="00CD12B2"/>
    <w:rsid w:val="00CD148F"/>
    <w:rsid w:val="00CD24E1"/>
    <w:rsid w:val="00CD3E89"/>
    <w:rsid w:val="00CD3F63"/>
    <w:rsid w:val="00CD4499"/>
    <w:rsid w:val="00CE0492"/>
    <w:rsid w:val="00CE0EEF"/>
    <w:rsid w:val="00CE1212"/>
    <w:rsid w:val="00CE4156"/>
    <w:rsid w:val="00CE4DAF"/>
    <w:rsid w:val="00CE67CF"/>
    <w:rsid w:val="00CF0170"/>
    <w:rsid w:val="00CF0826"/>
    <w:rsid w:val="00CF0B32"/>
    <w:rsid w:val="00CF160E"/>
    <w:rsid w:val="00CF191E"/>
    <w:rsid w:val="00CF1C44"/>
    <w:rsid w:val="00CF41E0"/>
    <w:rsid w:val="00CF4ADB"/>
    <w:rsid w:val="00CF4E1C"/>
    <w:rsid w:val="00CF63F3"/>
    <w:rsid w:val="00CF79A7"/>
    <w:rsid w:val="00D00602"/>
    <w:rsid w:val="00D010B0"/>
    <w:rsid w:val="00D01773"/>
    <w:rsid w:val="00D01D5C"/>
    <w:rsid w:val="00D0311D"/>
    <w:rsid w:val="00D04B2E"/>
    <w:rsid w:val="00D0554B"/>
    <w:rsid w:val="00D05704"/>
    <w:rsid w:val="00D05B13"/>
    <w:rsid w:val="00D07496"/>
    <w:rsid w:val="00D07A13"/>
    <w:rsid w:val="00D108FC"/>
    <w:rsid w:val="00D116D5"/>
    <w:rsid w:val="00D11E89"/>
    <w:rsid w:val="00D13D4B"/>
    <w:rsid w:val="00D14682"/>
    <w:rsid w:val="00D14E15"/>
    <w:rsid w:val="00D15D57"/>
    <w:rsid w:val="00D17780"/>
    <w:rsid w:val="00D1792C"/>
    <w:rsid w:val="00D17A3E"/>
    <w:rsid w:val="00D21F57"/>
    <w:rsid w:val="00D23EF8"/>
    <w:rsid w:val="00D24382"/>
    <w:rsid w:val="00D2445F"/>
    <w:rsid w:val="00D2778E"/>
    <w:rsid w:val="00D27F68"/>
    <w:rsid w:val="00D31236"/>
    <w:rsid w:val="00D3178C"/>
    <w:rsid w:val="00D31EBE"/>
    <w:rsid w:val="00D324FE"/>
    <w:rsid w:val="00D334FA"/>
    <w:rsid w:val="00D33AE3"/>
    <w:rsid w:val="00D34950"/>
    <w:rsid w:val="00D357F3"/>
    <w:rsid w:val="00D36405"/>
    <w:rsid w:val="00D371EE"/>
    <w:rsid w:val="00D408B5"/>
    <w:rsid w:val="00D413AA"/>
    <w:rsid w:val="00D4169A"/>
    <w:rsid w:val="00D42939"/>
    <w:rsid w:val="00D429AA"/>
    <w:rsid w:val="00D43FD6"/>
    <w:rsid w:val="00D4410F"/>
    <w:rsid w:val="00D463C5"/>
    <w:rsid w:val="00D470D5"/>
    <w:rsid w:val="00D50CB2"/>
    <w:rsid w:val="00D50E80"/>
    <w:rsid w:val="00D50F6B"/>
    <w:rsid w:val="00D51371"/>
    <w:rsid w:val="00D51562"/>
    <w:rsid w:val="00D52233"/>
    <w:rsid w:val="00D52AE1"/>
    <w:rsid w:val="00D53669"/>
    <w:rsid w:val="00D5427B"/>
    <w:rsid w:val="00D56FBA"/>
    <w:rsid w:val="00D60A1B"/>
    <w:rsid w:val="00D6123F"/>
    <w:rsid w:val="00D61DC5"/>
    <w:rsid w:val="00D626E4"/>
    <w:rsid w:val="00D63269"/>
    <w:rsid w:val="00D654CC"/>
    <w:rsid w:val="00D6594C"/>
    <w:rsid w:val="00D65DE3"/>
    <w:rsid w:val="00D676DA"/>
    <w:rsid w:val="00D67F3A"/>
    <w:rsid w:val="00D731EE"/>
    <w:rsid w:val="00D748A3"/>
    <w:rsid w:val="00D750E3"/>
    <w:rsid w:val="00D751E4"/>
    <w:rsid w:val="00D81E83"/>
    <w:rsid w:val="00D83670"/>
    <w:rsid w:val="00D84803"/>
    <w:rsid w:val="00D84CAD"/>
    <w:rsid w:val="00D8620C"/>
    <w:rsid w:val="00D86D70"/>
    <w:rsid w:val="00D90F6F"/>
    <w:rsid w:val="00D9141A"/>
    <w:rsid w:val="00D91B36"/>
    <w:rsid w:val="00D950A8"/>
    <w:rsid w:val="00D965C6"/>
    <w:rsid w:val="00D974E7"/>
    <w:rsid w:val="00D97BD3"/>
    <w:rsid w:val="00DA0668"/>
    <w:rsid w:val="00DA0C97"/>
    <w:rsid w:val="00DA1339"/>
    <w:rsid w:val="00DA2902"/>
    <w:rsid w:val="00DA2972"/>
    <w:rsid w:val="00DA2B08"/>
    <w:rsid w:val="00DA3527"/>
    <w:rsid w:val="00DA369A"/>
    <w:rsid w:val="00DA3BFD"/>
    <w:rsid w:val="00DA3F79"/>
    <w:rsid w:val="00DA4BDC"/>
    <w:rsid w:val="00DA4C6D"/>
    <w:rsid w:val="00DA4EFB"/>
    <w:rsid w:val="00DA52DF"/>
    <w:rsid w:val="00DA5550"/>
    <w:rsid w:val="00DA5F49"/>
    <w:rsid w:val="00DA62CE"/>
    <w:rsid w:val="00DA7D21"/>
    <w:rsid w:val="00DA7F5C"/>
    <w:rsid w:val="00DB05DB"/>
    <w:rsid w:val="00DB062B"/>
    <w:rsid w:val="00DB09C2"/>
    <w:rsid w:val="00DB0DE3"/>
    <w:rsid w:val="00DB100A"/>
    <w:rsid w:val="00DB17BA"/>
    <w:rsid w:val="00DB22EF"/>
    <w:rsid w:val="00DB2D39"/>
    <w:rsid w:val="00DB58FB"/>
    <w:rsid w:val="00DB5901"/>
    <w:rsid w:val="00DB5F03"/>
    <w:rsid w:val="00DB6017"/>
    <w:rsid w:val="00DB606D"/>
    <w:rsid w:val="00DB6588"/>
    <w:rsid w:val="00DB75B5"/>
    <w:rsid w:val="00DB7E25"/>
    <w:rsid w:val="00DC02AE"/>
    <w:rsid w:val="00DC02E3"/>
    <w:rsid w:val="00DC071B"/>
    <w:rsid w:val="00DC0B5E"/>
    <w:rsid w:val="00DC0BD3"/>
    <w:rsid w:val="00DC1A57"/>
    <w:rsid w:val="00DC1FFB"/>
    <w:rsid w:val="00DC4433"/>
    <w:rsid w:val="00DC4AB0"/>
    <w:rsid w:val="00DC7004"/>
    <w:rsid w:val="00DC70E1"/>
    <w:rsid w:val="00DC726C"/>
    <w:rsid w:val="00DC761C"/>
    <w:rsid w:val="00DD1C92"/>
    <w:rsid w:val="00DD32DC"/>
    <w:rsid w:val="00DD3AC6"/>
    <w:rsid w:val="00DD42E7"/>
    <w:rsid w:val="00DD436F"/>
    <w:rsid w:val="00DD566F"/>
    <w:rsid w:val="00DD5717"/>
    <w:rsid w:val="00DD7746"/>
    <w:rsid w:val="00DE0385"/>
    <w:rsid w:val="00DE044D"/>
    <w:rsid w:val="00DE228B"/>
    <w:rsid w:val="00DE22F5"/>
    <w:rsid w:val="00DE3731"/>
    <w:rsid w:val="00DE3B93"/>
    <w:rsid w:val="00DE4F48"/>
    <w:rsid w:val="00DE56E2"/>
    <w:rsid w:val="00DE6063"/>
    <w:rsid w:val="00DE6CB0"/>
    <w:rsid w:val="00DF002D"/>
    <w:rsid w:val="00DF01A6"/>
    <w:rsid w:val="00DF052F"/>
    <w:rsid w:val="00DF07D6"/>
    <w:rsid w:val="00DF14BF"/>
    <w:rsid w:val="00DF1EC7"/>
    <w:rsid w:val="00DF2288"/>
    <w:rsid w:val="00DF2CE3"/>
    <w:rsid w:val="00DF41A6"/>
    <w:rsid w:val="00DF470A"/>
    <w:rsid w:val="00DF473C"/>
    <w:rsid w:val="00DF647D"/>
    <w:rsid w:val="00DF7632"/>
    <w:rsid w:val="00E00BC8"/>
    <w:rsid w:val="00E0156A"/>
    <w:rsid w:val="00E05025"/>
    <w:rsid w:val="00E05130"/>
    <w:rsid w:val="00E05A72"/>
    <w:rsid w:val="00E06068"/>
    <w:rsid w:val="00E06694"/>
    <w:rsid w:val="00E101DE"/>
    <w:rsid w:val="00E1025B"/>
    <w:rsid w:val="00E11300"/>
    <w:rsid w:val="00E1170B"/>
    <w:rsid w:val="00E127C3"/>
    <w:rsid w:val="00E1354A"/>
    <w:rsid w:val="00E13C44"/>
    <w:rsid w:val="00E14894"/>
    <w:rsid w:val="00E15621"/>
    <w:rsid w:val="00E17FBD"/>
    <w:rsid w:val="00E20B6A"/>
    <w:rsid w:val="00E31D22"/>
    <w:rsid w:val="00E33573"/>
    <w:rsid w:val="00E3359A"/>
    <w:rsid w:val="00E33ABF"/>
    <w:rsid w:val="00E34BB0"/>
    <w:rsid w:val="00E3639A"/>
    <w:rsid w:val="00E40787"/>
    <w:rsid w:val="00E408FB"/>
    <w:rsid w:val="00E41859"/>
    <w:rsid w:val="00E41E18"/>
    <w:rsid w:val="00E436DF"/>
    <w:rsid w:val="00E4503B"/>
    <w:rsid w:val="00E4631E"/>
    <w:rsid w:val="00E4662E"/>
    <w:rsid w:val="00E470F8"/>
    <w:rsid w:val="00E50FBD"/>
    <w:rsid w:val="00E50FEF"/>
    <w:rsid w:val="00E51FD9"/>
    <w:rsid w:val="00E55040"/>
    <w:rsid w:val="00E560D2"/>
    <w:rsid w:val="00E56274"/>
    <w:rsid w:val="00E56325"/>
    <w:rsid w:val="00E56401"/>
    <w:rsid w:val="00E567B7"/>
    <w:rsid w:val="00E575B0"/>
    <w:rsid w:val="00E57C3A"/>
    <w:rsid w:val="00E57D79"/>
    <w:rsid w:val="00E60E57"/>
    <w:rsid w:val="00E63C1B"/>
    <w:rsid w:val="00E643F6"/>
    <w:rsid w:val="00E64841"/>
    <w:rsid w:val="00E64AB1"/>
    <w:rsid w:val="00E6527E"/>
    <w:rsid w:val="00E67435"/>
    <w:rsid w:val="00E67747"/>
    <w:rsid w:val="00E7051E"/>
    <w:rsid w:val="00E719B9"/>
    <w:rsid w:val="00E71B83"/>
    <w:rsid w:val="00E71B90"/>
    <w:rsid w:val="00E71F26"/>
    <w:rsid w:val="00E71FEF"/>
    <w:rsid w:val="00E72A5A"/>
    <w:rsid w:val="00E73452"/>
    <w:rsid w:val="00E741F7"/>
    <w:rsid w:val="00E74F47"/>
    <w:rsid w:val="00E751DA"/>
    <w:rsid w:val="00E758B8"/>
    <w:rsid w:val="00E76758"/>
    <w:rsid w:val="00E76959"/>
    <w:rsid w:val="00E76FD0"/>
    <w:rsid w:val="00E77AE1"/>
    <w:rsid w:val="00E83580"/>
    <w:rsid w:val="00E83B95"/>
    <w:rsid w:val="00E84342"/>
    <w:rsid w:val="00E8440A"/>
    <w:rsid w:val="00E84720"/>
    <w:rsid w:val="00E86958"/>
    <w:rsid w:val="00E87BDD"/>
    <w:rsid w:val="00E90F97"/>
    <w:rsid w:val="00E91F9D"/>
    <w:rsid w:val="00E92054"/>
    <w:rsid w:val="00E921CB"/>
    <w:rsid w:val="00E9275C"/>
    <w:rsid w:val="00E92C18"/>
    <w:rsid w:val="00E93BDA"/>
    <w:rsid w:val="00E94178"/>
    <w:rsid w:val="00E951FD"/>
    <w:rsid w:val="00E954B2"/>
    <w:rsid w:val="00E960E8"/>
    <w:rsid w:val="00E96D50"/>
    <w:rsid w:val="00E97073"/>
    <w:rsid w:val="00E97A5B"/>
    <w:rsid w:val="00EA0305"/>
    <w:rsid w:val="00EA0DD8"/>
    <w:rsid w:val="00EA14D2"/>
    <w:rsid w:val="00EA1C3E"/>
    <w:rsid w:val="00EA31A5"/>
    <w:rsid w:val="00EA5194"/>
    <w:rsid w:val="00EA5CC9"/>
    <w:rsid w:val="00EA78A5"/>
    <w:rsid w:val="00EA7D03"/>
    <w:rsid w:val="00EB01B6"/>
    <w:rsid w:val="00EB1ACF"/>
    <w:rsid w:val="00EB1D35"/>
    <w:rsid w:val="00EB3306"/>
    <w:rsid w:val="00EB36A1"/>
    <w:rsid w:val="00EB41CE"/>
    <w:rsid w:val="00EB41E0"/>
    <w:rsid w:val="00EB5526"/>
    <w:rsid w:val="00EB6097"/>
    <w:rsid w:val="00EB66A1"/>
    <w:rsid w:val="00EB6C0A"/>
    <w:rsid w:val="00EB7A9D"/>
    <w:rsid w:val="00EB7D84"/>
    <w:rsid w:val="00EC02C8"/>
    <w:rsid w:val="00EC0985"/>
    <w:rsid w:val="00EC0CD3"/>
    <w:rsid w:val="00EC0D56"/>
    <w:rsid w:val="00EC12F6"/>
    <w:rsid w:val="00EC1874"/>
    <w:rsid w:val="00EC3D4C"/>
    <w:rsid w:val="00EC4045"/>
    <w:rsid w:val="00EC4346"/>
    <w:rsid w:val="00EC47BF"/>
    <w:rsid w:val="00EC563E"/>
    <w:rsid w:val="00EC60BE"/>
    <w:rsid w:val="00EC6A32"/>
    <w:rsid w:val="00EC6AFD"/>
    <w:rsid w:val="00EC71D8"/>
    <w:rsid w:val="00EC7588"/>
    <w:rsid w:val="00ED0E84"/>
    <w:rsid w:val="00ED3125"/>
    <w:rsid w:val="00ED3D34"/>
    <w:rsid w:val="00ED6BBC"/>
    <w:rsid w:val="00ED7697"/>
    <w:rsid w:val="00ED7729"/>
    <w:rsid w:val="00ED7E39"/>
    <w:rsid w:val="00EE210E"/>
    <w:rsid w:val="00EE2B41"/>
    <w:rsid w:val="00EE37CF"/>
    <w:rsid w:val="00EE3C4D"/>
    <w:rsid w:val="00EE3E1B"/>
    <w:rsid w:val="00EE4E13"/>
    <w:rsid w:val="00EE52B5"/>
    <w:rsid w:val="00EE64E9"/>
    <w:rsid w:val="00EF0A4D"/>
    <w:rsid w:val="00EF2763"/>
    <w:rsid w:val="00EF3889"/>
    <w:rsid w:val="00EF407F"/>
    <w:rsid w:val="00EF4F5B"/>
    <w:rsid w:val="00EF5266"/>
    <w:rsid w:val="00EF5F4B"/>
    <w:rsid w:val="00EF678E"/>
    <w:rsid w:val="00EF77D5"/>
    <w:rsid w:val="00EF7A7C"/>
    <w:rsid w:val="00F01B2F"/>
    <w:rsid w:val="00F01EED"/>
    <w:rsid w:val="00F02A38"/>
    <w:rsid w:val="00F035CB"/>
    <w:rsid w:val="00F03C79"/>
    <w:rsid w:val="00F04571"/>
    <w:rsid w:val="00F063BF"/>
    <w:rsid w:val="00F07877"/>
    <w:rsid w:val="00F07EB0"/>
    <w:rsid w:val="00F07FCD"/>
    <w:rsid w:val="00F101A7"/>
    <w:rsid w:val="00F10324"/>
    <w:rsid w:val="00F109EA"/>
    <w:rsid w:val="00F10C08"/>
    <w:rsid w:val="00F10FB9"/>
    <w:rsid w:val="00F112D5"/>
    <w:rsid w:val="00F116C0"/>
    <w:rsid w:val="00F11F33"/>
    <w:rsid w:val="00F125C5"/>
    <w:rsid w:val="00F13297"/>
    <w:rsid w:val="00F137E0"/>
    <w:rsid w:val="00F14129"/>
    <w:rsid w:val="00F1416F"/>
    <w:rsid w:val="00F178E3"/>
    <w:rsid w:val="00F17B21"/>
    <w:rsid w:val="00F207A3"/>
    <w:rsid w:val="00F21C05"/>
    <w:rsid w:val="00F24090"/>
    <w:rsid w:val="00F243E3"/>
    <w:rsid w:val="00F25030"/>
    <w:rsid w:val="00F26DA1"/>
    <w:rsid w:val="00F27057"/>
    <w:rsid w:val="00F3165D"/>
    <w:rsid w:val="00F3219A"/>
    <w:rsid w:val="00F3367A"/>
    <w:rsid w:val="00F34B60"/>
    <w:rsid w:val="00F352FE"/>
    <w:rsid w:val="00F3730A"/>
    <w:rsid w:val="00F422E4"/>
    <w:rsid w:val="00F43729"/>
    <w:rsid w:val="00F43949"/>
    <w:rsid w:val="00F43B60"/>
    <w:rsid w:val="00F441F6"/>
    <w:rsid w:val="00F444EA"/>
    <w:rsid w:val="00F4474D"/>
    <w:rsid w:val="00F450EB"/>
    <w:rsid w:val="00F456CF"/>
    <w:rsid w:val="00F5078D"/>
    <w:rsid w:val="00F53548"/>
    <w:rsid w:val="00F53AC2"/>
    <w:rsid w:val="00F54BF1"/>
    <w:rsid w:val="00F555D8"/>
    <w:rsid w:val="00F559C2"/>
    <w:rsid w:val="00F561B7"/>
    <w:rsid w:val="00F5651F"/>
    <w:rsid w:val="00F569E0"/>
    <w:rsid w:val="00F57C50"/>
    <w:rsid w:val="00F57FB7"/>
    <w:rsid w:val="00F61938"/>
    <w:rsid w:val="00F62446"/>
    <w:rsid w:val="00F63903"/>
    <w:rsid w:val="00F63F30"/>
    <w:rsid w:val="00F63FEE"/>
    <w:rsid w:val="00F66088"/>
    <w:rsid w:val="00F660F5"/>
    <w:rsid w:val="00F66241"/>
    <w:rsid w:val="00F66281"/>
    <w:rsid w:val="00F67B19"/>
    <w:rsid w:val="00F67C9B"/>
    <w:rsid w:val="00F70556"/>
    <w:rsid w:val="00F7057E"/>
    <w:rsid w:val="00F73AA0"/>
    <w:rsid w:val="00F74361"/>
    <w:rsid w:val="00F745D8"/>
    <w:rsid w:val="00F746E3"/>
    <w:rsid w:val="00F74AC4"/>
    <w:rsid w:val="00F74B65"/>
    <w:rsid w:val="00F74D59"/>
    <w:rsid w:val="00F75275"/>
    <w:rsid w:val="00F75473"/>
    <w:rsid w:val="00F76721"/>
    <w:rsid w:val="00F76F27"/>
    <w:rsid w:val="00F77BFE"/>
    <w:rsid w:val="00F8003E"/>
    <w:rsid w:val="00F80B58"/>
    <w:rsid w:val="00F816AB"/>
    <w:rsid w:val="00F81BCF"/>
    <w:rsid w:val="00F8263E"/>
    <w:rsid w:val="00F827FE"/>
    <w:rsid w:val="00F828C1"/>
    <w:rsid w:val="00F82EF3"/>
    <w:rsid w:val="00F82F38"/>
    <w:rsid w:val="00F8326D"/>
    <w:rsid w:val="00F83CB4"/>
    <w:rsid w:val="00F84F51"/>
    <w:rsid w:val="00F85644"/>
    <w:rsid w:val="00F865A3"/>
    <w:rsid w:val="00F877FE"/>
    <w:rsid w:val="00F90465"/>
    <w:rsid w:val="00F928ED"/>
    <w:rsid w:val="00F93641"/>
    <w:rsid w:val="00F93804"/>
    <w:rsid w:val="00F93AF5"/>
    <w:rsid w:val="00F93D52"/>
    <w:rsid w:val="00F94648"/>
    <w:rsid w:val="00F94A9B"/>
    <w:rsid w:val="00F956EA"/>
    <w:rsid w:val="00F95938"/>
    <w:rsid w:val="00F96434"/>
    <w:rsid w:val="00F96FDE"/>
    <w:rsid w:val="00F9783C"/>
    <w:rsid w:val="00FA012E"/>
    <w:rsid w:val="00FA065B"/>
    <w:rsid w:val="00FA1461"/>
    <w:rsid w:val="00FA2EDC"/>
    <w:rsid w:val="00FA2F03"/>
    <w:rsid w:val="00FA3162"/>
    <w:rsid w:val="00FA35C6"/>
    <w:rsid w:val="00FA4CD1"/>
    <w:rsid w:val="00FA5964"/>
    <w:rsid w:val="00FA75AD"/>
    <w:rsid w:val="00FB021B"/>
    <w:rsid w:val="00FB0FF8"/>
    <w:rsid w:val="00FB1387"/>
    <w:rsid w:val="00FB163B"/>
    <w:rsid w:val="00FB1718"/>
    <w:rsid w:val="00FB17C0"/>
    <w:rsid w:val="00FB2A21"/>
    <w:rsid w:val="00FB646C"/>
    <w:rsid w:val="00FB775F"/>
    <w:rsid w:val="00FC070B"/>
    <w:rsid w:val="00FC18B7"/>
    <w:rsid w:val="00FC2457"/>
    <w:rsid w:val="00FC2987"/>
    <w:rsid w:val="00FC2A48"/>
    <w:rsid w:val="00FC5663"/>
    <w:rsid w:val="00FC5D1D"/>
    <w:rsid w:val="00FC641F"/>
    <w:rsid w:val="00FC6B58"/>
    <w:rsid w:val="00FC6E55"/>
    <w:rsid w:val="00FC6EA8"/>
    <w:rsid w:val="00FC7185"/>
    <w:rsid w:val="00FC7D18"/>
    <w:rsid w:val="00FD007E"/>
    <w:rsid w:val="00FD1636"/>
    <w:rsid w:val="00FD1886"/>
    <w:rsid w:val="00FD2B9E"/>
    <w:rsid w:val="00FD5102"/>
    <w:rsid w:val="00FD634C"/>
    <w:rsid w:val="00FD75E9"/>
    <w:rsid w:val="00FD7896"/>
    <w:rsid w:val="00FD7955"/>
    <w:rsid w:val="00FE0A04"/>
    <w:rsid w:val="00FE0A25"/>
    <w:rsid w:val="00FE20E3"/>
    <w:rsid w:val="00FE2A7C"/>
    <w:rsid w:val="00FE2D3C"/>
    <w:rsid w:val="00FE2FF1"/>
    <w:rsid w:val="00FE32BE"/>
    <w:rsid w:val="00FE371E"/>
    <w:rsid w:val="00FE49FC"/>
    <w:rsid w:val="00FE5BF4"/>
    <w:rsid w:val="00FE617A"/>
    <w:rsid w:val="00FE7C73"/>
    <w:rsid w:val="00FF157F"/>
    <w:rsid w:val="00FF21FA"/>
    <w:rsid w:val="00FF2BF6"/>
    <w:rsid w:val="00FF2F25"/>
    <w:rsid w:val="00FF3705"/>
    <w:rsid w:val="00FF5B2C"/>
    <w:rsid w:val="00FF73B3"/>
    <w:rsid w:val="00FF7540"/>
    <w:rsid w:val="00FF7719"/>
    <w:rsid w:val="407C8D5E"/>
    <w:rsid w:val="52444FE7"/>
    <w:rsid w:val="733DDF39"/>
    <w:rsid w:val="79D8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6C38C3B"/>
  <w15:chartTrackingRefBased/>
  <w15:docId w15:val="{2BA254E0-55F4-46FD-AD55-E81EFC241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233ACB"/>
    <w:pPr>
      <w:jc w:val="center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0B0E8A"/>
    <w:pPr>
      <w:keepNext/>
      <w:outlineLvl w:val="0"/>
    </w:pPr>
    <w:rPr>
      <w:rFonts w:ascii="Times New Roman" w:eastAsia="Calibri" w:hAnsi="Times New Roman"/>
      <w:b/>
      <w:sz w:val="24"/>
      <w:szCs w:val="24"/>
      <w:lang w:val="x-none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ListParagraph1">
    <w:name w:val="List Paragraph1"/>
    <w:basedOn w:val="a0"/>
    <w:rsid w:val="00163B9C"/>
    <w:pPr>
      <w:ind w:left="720"/>
    </w:pPr>
  </w:style>
  <w:style w:type="paragraph" w:styleId="a4">
    <w:name w:val="header"/>
    <w:basedOn w:val="a0"/>
    <w:link w:val="a5"/>
    <w:rsid w:val="002F510C"/>
    <w:pPr>
      <w:tabs>
        <w:tab w:val="center" w:pos="4677"/>
        <w:tab w:val="right" w:pos="9355"/>
      </w:tabs>
    </w:pPr>
    <w:rPr>
      <w:rFonts w:eastAsia="Calibri"/>
      <w:sz w:val="20"/>
      <w:szCs w:val="20"/>
      <w:lang w:val="x-none" w:eastAsia="x-none"/>
    </w:rPr>
  </w:style>
  <w:style w:type="character" w:customStyle="1" w:styleId="a5">
    <w:name w:val="Верхний колонтитул Знак"/>
    <w:link w:val="a4"/>
    <w:rsid w:val="002F510C"/>
    <w:rPr>
      <w:rFonts w:cs="Times New Roman"/>
    </w:rPr>
  </w:style>
  <w:style w:type="paragraph" w:styleId="a6">
    <w:name w:val="footer"/>
    <w:basedOn w:val="a0"/>
    <w:link w:val="a7"/>
    <w:uiPriority w:val="99"/>
    <w:rsid w:val="002F510C"/>
    <w:pPr>
      <w:tabs>
        <w:tab w:val="center" w:pos="4677"/>
        <w:tab w:val="right" w:pos="9355"/>
      </w:tabs>
    </w:pPr>
    <w:rPr>
      <w:rFonts w:eastAsia="Calibri"/>
      <w:sz w:val="20"/>
      <w:szCs w:val="20"/>
      <w:lang w:val="x-none" w:eastAsia="x-none"/>
    </w:rPr>
  </w:style>
  <w:style w:type="character" w:customStyle="1" w:styleId="a7">
    <w:name w:val="Нижний колонтитул Знак"/>
    <w:link w:val="a6"/>
    <w:uiPriority w:val="99"/>
    <w:rsid w:val="002F510C"/>
    <w:rPr>
      <w:rFonts w:cs="Times New Roman"/>
    </w:rPr>
  </w:style>
  <w:style w:type="paragraph" w:styleId="a8">
    <w:name w:val="Balloon Text"/>
    <w:basedOn w:val="a0"/>
    <w:link w:val="a9"/>
    <w:semiHidden/>
    <w:rsid w:val="003971FB"/>
    <w:rPr>
      <w:rFonts w:ascii="Tahoma" w:eastAsia="Calibri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semiHidden/>
    <w:rsid w:val="003971FB"/>
    <w:rPr>
      <w:rFonts w:ascii="Tahoma" w:hAnsi="Tahoma" w:cs="Tahoma"/>
      <w:sz w:val="16"/>
      <w:szCs w:val="16"/>
    </w:rPr>
  </w:style>
  <w:style w:type="paragraph" w:customStyle="1" w:styleId="11">
    <w:name w:val="Абзац списка1"/>
    <w:rsid w:val="005B782F"/>
    <w:pPr>
      <w:ind w:left="720"/>
      <w:jc w:val="center"/>
    </w:pPr>
    <w:rPr>
      <w:rFonts w:eastAsia="Times New Roman"/>
      <w:color w:val="000000"/>
      <w:sz w:val="22"/>
    </w:rPr>
  </w:style>
  <w:style w:type="paragraph" w:customStyle="1" w:styleId="aa">
    <w:name w:val="Свободная форма"/>
    <w:rsid w:val="009B6496"/>
    <w:pPr>
      <w:jc w:val="center"/>
    </w:pPr>
    <w:rPr>
      <w:rFonts w:eastAsia="Times New Roman"/>
      <w:color w:val="000000"/>
      <w:sz w:val="22"/>
    </w:rPr>
  </w:style>
  <w:style w:type="paragraph" w:customStyle="1" w:styleId="2">
    <w:name w:val="Абзац списка2"/>
    <w:rsid w:val="0077692D"/>
    <w:pPr>
      <w:ind w:left="720"/>
      <w:jc w:val="center"/>
    </w:pPr>
    <w:rPr>
      <w:rFonts w:eastAsia="Times New Roman"/>
      <w:color w:val="000000"/>
      <w:sz w:val="22"/>
    </w:rPr>
  </w:style>
  <w:style w:type="character" w:styleId="ab">
    <w:name w:val="annotation reference"/>
    <w:semiHidden/>
    <w:rsid w:val="00C3669E"/>
    <w:rPr>
      <w:rFonts w:cs="Times New Roman"/>
      <w:sz w:val="16"/>
      <w:szCs w:val="16"/>
    </w:rPr>
  </w:style>
  <w:style w:type="paragraph" w:styleId="ac">
    <w:name w:val="annotation text"/>
    <w:basedOn w:val="a0"/>
    <w:link w:val="ad"/>
    <w:semiHidden/>
    <w:rsid w:val="00C3669E"/>
    <w:rPr>
      <w:rFonts w:eastAsia="Calibri"/>
      <w:sz w:val="20"/>
      <w:szCs w:val="20"/>
      <w:lang w:val="x-none" w:eastAsia="x-none"/>
    </w:rPr>
  </w:style>
  <w:style w:type="character" w:customStyle="1" w:styleId="ad">
    <w:name w:val="Текст примечания Знак"/>
    <w:link w:val="ac"/>
    <w:rsid w:val="00C3669E"/>
    <w:rPr>
      <w:rFonts w:cs="Times New Roman"/>
      <w:sz w:val="20"/>
      <w:szCs w:val="20"/>
    </w:rPr>
  </w:style>
  <w:style w:type="paragraph" w:styleId="ae">
    <w:name w:val="annotation subject"/>
    <w:basedOn w:val="ac"/>
    <w:next w:val="ac"/>
    <w:link w:val="af"/>
    <w:semiHidden/>
    <w:rsid w:val="00C3669E"/>
    <w:rPr>
      <w:b/>
      <w:bCs/>
    </w:rPr>
  </w:style>
  <w:style w:type="character" w:customStyle="1" w:styleId="af">
    <w:name w:val="Тема примечания Знак"/>
    <w:link w:val="ae"/>
    <w:semiHidden/>
    <w:rsid w:val="00C3669E"/>
    <w:rPr>
      <w:rFonts w:cs="Times New Roman"/>
      <w:b/>
      <w:bCs/>
      <w:sz w:val="20"/>
      <w:szCs w:val="20"/>
    </w:rPr>
  </w:style>
  <w:style w:type="character" w:customStyle="1" w:styleId="10">
    <w:name w:val="Заголовок 1 Знак"/>
    <w:link w:val="1"/>
    <w:rsid w:val="000B0E8A"/>
    <w:rPr>
      <w:rFonts w:ascii="Times New Roman" w:hAnsi="Times New Roman" w:cs="Times New Roman"/>
      <w:b/>
      <w:sz w:val="24"/>
      <w:szCs w:val="24"/>
      <w:lang w:val="x-none" w:eastAsia="ru-RU"/>
    </w:rPr>
  </w:style>
  <w:style w:type="paragraph" w:styleId="af0">
    <w:name w:val="Body Text"/>
    <w:basedOn w:val="a0"/>
    <w:link w:val="af1"/>
    <w:rsid w:val="006F3FB6"/>
    <w:pPr>
      <w:jc w:val="both"/>
    </w:pPr>
    <w:rPr>
      <w:rFonts w:ascii="Arial" w:eastAsia="Calibri" w:hAnsi="Arial"/>
      <w:sz w:val="24"/>
      <w:szCs w:val="24"/>
      <w:lang w:val="x-none" w:eastAsia="x-none"/>
    </w:rPr>
  </w:style>
  <w:style w:type="character" w:customStyle="1" w:styleId="af1">
    <w:name w:val="Основной текст Знак"/>
    <w:link w:val="af0"/>
    <w:rsid w:val="006F3FB6"/>
    <w:rPr>
      <w:rFonts w:ascii="Arial" w:hAnsi="Arial" w:cs="Times New Roman"/>
      <w:sz w:val="24"/>
      <w:szCs w:val="24"/>
      <w:lang w:val="x-none" w:eastAsia="x-none"/>
    </w:rPr>
  </w:style>
  <w:style w:type="paragraph" w:customStyle="1" w:styleId="NoSpacing1">
    <w:name w:val="No Spacing1"/>
    <w:rsid w:val="00163B9C"/>
    <w:rPr>
      <w:rFonts w:eastAsia="Times New Roman"/>
      <w:sz w:val="22"/>
      <w:szCs w:val="22"/>
      <w:lang w:eastAsia="en-US"/>
    </w:rPr>
  </w:style>
  <w:style w:type="paragraph" w:styleId="a">
    <w:name w:val="List Bullet"/>
    <w:basedOn w:val="a0"/>
    <w:autoRedefine/>
    <w:rsid w:val="001273DA"/>
    <w:pPr>
      <w:numPr>
        <w:numId w:val="9"/>
      </w:numPr>
      <w:jc w:val="both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CharStyle10">
    <w:name w:val="Char Style 10"/>
    <w:link w:val="Style9"/>
    <w:rsid w:val="001273DA"/>
    <w:rPr>
      <w:sz w:val="23"/>
      <w:shd w:val="clear" w:color="auto" w:fill="FFFFFF"/>
    </w:rPr>
  </w:style>
  <w:style w:type="paragraph" w:customStyle="1" w:styleId="Style9">
    <w:name w:val="Style 9"/>
    <w:basedOn w:val="a0"/>
    <w:link w:val="CharStyle10"/>
    <w:rsid w:val="001273DA"/>
    <w:pPr>
      <w:widowControl w:val="0"/>
      <w:shd w:val="clear" w:color="auto" w:fill="FFFFFF"/>
      <w:spacing w:before="60" w:after="480" w:line="274" w:lineRule="exact"/>
      <w:ind w:hanging="820"/>
    </w:pPr>
    <w:rPr>
      <w:rFonts w:eastAsia="Calibri"/>
      <w:sz w:val="23"/>
      <w:szCs w:val="20"/>
      <w:lang w:val="x-none" w:eastAsia="x-none"/>
    </w:rPr>
  </w:style>
  <w:style w:type="character" w:customStyle="1" w:styleId="af2">
    <w:name w:val="комментарий"/>
    <w:rsid w:val="000657B9"/>
    <w:rPr>
      <w:b/>
      <w:i/>
      <w:shd w:val="clear" w:color="auto" w:fill="FFFF99"/>
    </w:rPr>
  </w:style>
  <w:style w:type="character" w:customStyle="1" w:styleId="defaultdocbaseattributestylewithoutnowrap1">
    <w:name w:val="defaultdocbaseattributestylewithoutnowrap1"/>
    <w:rsid w:val="00313E76"/>
    <w:rPr>
      <w:rFonts w:ascii="Tahoma" w:hAnsi="Tahoma" w:cs="Tahoma" w:hint="default"/>
      <w:sz w:val="18"/>
      <w:szCs w:val="18"/>
    </w:rPr>
  </w:style>
  <w:style w:type="character" w:customStyle="1" w:styleId="FontStyle39">
    <w:name w:val="Font Style39"/>
    <w:uiPriority w:val="99"/>
    <w:rsid w:val="003D5A0B"/>
    <w:rPr>
      <w:rFonts w:ascii="Times New Roman" w:hAnsi="Times New Roman" w:cs="Times New Roman"/>
      <w:spacing w:val="-10"/>
      <w:sz w:val="26"/>
      <w:szCs w:val="26"/>
    </w:rPr>
  </w:style>
  <w:style w:type="paragraph" w:customStyle="1" w:styleId="Style4">
    <w:name w:val="Style4"/>
    <w:basedOn w:val="a0"/>
    <w:rsid w:val="003D5A0B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Style22">
    <w:name w:val="Style22"/>
    <w:basedOn w:val="a0"/>
    <w:uiPriority w:val="99"/>
    <w:rsid w:val="00D21F57"/>
    <w:pPr>
      <w:widowControl w:val="0"/>
      <w:autoSpaceDE w:val="0"/>
      <w:autoSpaceDN w:val="0"/>
      <w:adjustRightInd w:val="0"/>
      <w:spacing w:line="273" w:lineRule="exact"/>
      <w:ind w:firstLine="194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0"/>
    <w:uiPriority w:val="99"/>
    <w:rsid w:val="00A72862"/>
    <w:pPr>
      <w:widowControl w:val="0"/>
      <w:autoSpaceDE w:val="0"/>
      <w:autoSpaceDN w:val="0"/>
      <w:adjustRightInd w:val="0"/>
      <w:spacing w:line="295" w:lineRule="exact"/>
      <w:jc w:val="left"/>
    </w:pPr>
    <w:rPr>
      <w:rFonts w:ascii="Times New Roman" w:hAnsi="Times New Roman"/>
      <w:sz w:val="24"/>
      <w:szCs w:val="24"/>
      <w:lang w:eastAsia="ru-RU"/>
    </w:rPr>
  </w:style>
  <w:style w:type="table" w:styleId="af3">
    <w:name w:val="Table Grid"/>
    <w:basedOn w:val="a2"/>
    <w:uiPriority w:val="59"/>
    <w:rsid w:val="00401611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earchtext">
    <w:name w:val="searchtext"/>
    <w:rsid w:val="00C871C8"/>
  </w:style>
  <w:style w:type="paragraph" w:customStyle="1" w:styleId="12">
    <w:name w:val="Без интервала1"/>
    <w:qFormat/>
    <w:rsid w:val="00EB7A9D"/>
    <w:rPr>
      <w:rFonts w:eastAsia="Times New Roman"/>
      <w:sz w:val="22"/>
      <w:szCs w:val="22"/>
    </w:rPr>
  </w:style>
  <w:style w:type="paragraph" w:styleId="af4">
    <w:name w:val="Revision"/>
    <w:hidden/>
    <w:uiPriority w:val="99"/>
    <w:semiHidden/>
    <w:rsid w:val="006813C8"/>
    <w:rPr>
      <w:rFonts w:eastAsia="Times New Roman"/>
      <w:sz w:val="22"/>
      <w:szCs w:val="22"/>
      <w:lang w:eastAsia="en-US"/>
    </w:rPr>
  </w:style>
  <w:style w:type="character" w:customStyle="1" w:styleId="fontstyle01">
    <w:name w:val="fontstyle01"/>
    <w:rsid w:val="00B47039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customStyle="1" w:styleId="3">
    <w:name w:val="Абзац списка3"/>
    <w:basedOn w:val="a0"/>
    <w:rsid w:val="00DB062B"/>
    <w:pPr>
      <w:ind w:left="720"/>
    </w:pPr>
  </w:style>
  <w:style w:type="paragraph" w:customStyle="1" w:styleId="headertext">
    <w:name w:val="headertext"/>
    <w:basedOn w:val="a0"/>
    <w:rsid w:val="008B0F7B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f5">
    <w:name w:val="Hyperlink"/>
    <w:uiPriority w:val="99"/>
    <w:semiHidden/>
    <w:unhideWhenUsed/>
    <w:rsid w:val="00DA3B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">
                  <w:marLeft w:val="0"/>
                  <w:marRight w:val="0"/>
                  <w:marTop w:val="0"/>
                  <w:marBottom w:val="2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8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878393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9C817-6E1B-459B-8474-A3FCEDEF3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26</Pages>
  <Words>11553</Words>
  <Characters>65854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none</Company>
  <LinksUpToDate>false</LinksUpToDate>
  <CharactersWithSpaces>77253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litovchenkova</dc:creator>
  <cp:keywords/>
  <cp:lastModifiedBy>александр шлапак</cp:lastModifiedBy>
  <cp:revision>68</cp:revision>
  <cp:lastPrinted>2021-11-22T11:54:00Z</cp:lastPrinted>
  <dcterms:created xsi:type="dcterms:W3CDTF">2022-04-27T17:25:00Z</dcterms:created>
  <dcterms:modified xsi:type="dcterms:W3CDTF">2022-06-02T06:09:00Z</dcterms:modified>
</cp:coreProperties>
</file>